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70" w:rsidRPr="00B85F44" w:rsidRDefault="00897E70" w:rsidP="009155A2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897E70" w:rsidRPr="00B85F44" w:rsidRDefault="00897E70" w:rsidP="009155A2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2E5FAC" w:rsidRPr="00B85F44" w:rsidRDefault="002E5FAC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433E50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311C1A" w:rsidRPr="00B85F44"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АЯ</w:t>
      </w:r>
      <w:r w:rsidR="00311C1A"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СХЕМ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</w:t>
      </w:r>
    </w:p>
    <w:p w:rsidR="00511B41" w:rsidRPr="00B85F44" w:rsidRDefault="00511B41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ПО </w:t>
      </w:r>
      <w:r w:rsidR="008725DB">
        <w:rPr>
          <w:rFonts w:ascii="Times New Roman" w:hAnsi="Times New Roman"/>
          <w:b/>
          <w:iCs/>
          <w:color w:val="000000"/>
          <w:sz w:val="28"/>
          <w:szCs w:val="28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 </w:t>
      </w:r>
    </w:p>
    <w:p w:rsidR="0066117B" w:rsidRPr="00B85F44" w:rsidRDefault="00511B41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0245F1" w:rsidRPr="000245F1">
        <w:rPr>
          <w:rFonts w:ascii="Times New Roman" w:hAnsi="Times New Roman"/>
          <w:b/>
          <w:iCs/>
          <w:color w:val="000000"/>
          <w:sz w:val="28"/>
          <w:szCs w:val="28"/>
        </w:rPr>
        <w:t xml:space="preserve">ВЫДАЧА </w:t>
      </w:r>
      <w:r w:rsidR="00F4469C">
        <w:rPr>
          <w:rFonts w:ascii="Times New Roman" w:hAnsi="Times New Roman"/>
          <w:b/>
          <w:iCs/>
          <w:color w:val="000000"/>
          <w:sz w:val="28"/>
          <w:szCs w:val="28"/>
        </w:rPr>
        <w:t>РАЗРЕШЕНИЯ НА СТРОИТЕЛЬСТВО</w:t>
      </w:r>
      <w:r w:rsidR="0066117B" w:rsidRPr="00B85F44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66117B" w:rsidRPr="00B85F44" w:rsidRDefault="0066117B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Раздел 1. «Общие сведения о </w:t>
      </w:r>
      <w:r w:rsidR="0066117B" w:rsidRPr="00B85F44">
        <w:rPr>
          <w:rFonts w:ascii="Times New Roman" w:hAnsi="Times New Roman"/>
          <w:b/>
          <w:iCs/>
          <w:color w:val="000000"/>
          <w:sz w:val="24"/>
          <w:szCs w:val="24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 услуге»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458"/>
        <w:gridCol w:w="3945"/>
        <w:gridCol w:w="5091"/>
      </w:tblGrid>
      <w:tr w:rsidR="00311C1A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параметра/ состояние</w:t>
            </w:r>
          </w:p>
        </w:tc>
      </w:tr>
      <w:tr w:rsidR="009246D1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6117B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66117B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117B" w:rsidRPr="00B85F44" w:rsidRDefault="0066117B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A163F7" w:rsidRDefault="00A163F7" w:rsidP="00B23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B237BD">
              <w:rPr>
                <w:rFonts w:ascii="Times New Roman" w:hAnsi="Times New Roman"/>
                <w:color w:val="000000"/>
                <w:sz w:val="24"/>
                <w:szCs w:val="24"/>
              </w:rPr>
              <w:t>Калининского</w:t>
            </w:r>
            <w:r w:rsidRPr="00A163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B237BD" w:rsidP="00433E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37BD">
              <w:rPr>
                <w:rFonts w:ascii="Times New Roman" w:hAnsi="Times New Roman"/>
                <w:color w:val="000000"/>
                <w:sz w:val="24"/>
                <w:szCs w:val="24"/>
              </w:rPr>
              <w:t>6400000000164123127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F4469C" w:rsidP="0066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4469C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строительство</w:t>
            </w:r>
          </w:p>
        </w:tc>
      </w:tr>
      <w:tr w:rsidR="00F4469C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9C" w:rsidRPr="00B85F44" w:rsidRDefault="00F4469C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4469C" w:rsidRPr="00B85F44" w:rsidRDefault="00F4469C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69C" w:rsidRPr="00B85F44" w:rsidRDefault="00F4469C" w:rsidP="00F4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4469C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строительство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иповой 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строительство»</w:t>
            </w:r>
          </w:p>
        </w:tc>
      </w:tr>
      <w:tr w:rsidR="00195EAD" w:rsidRPr="00B85F44" w:rsidTr="00A163F7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EAD" w:rsidRPr="00445856" w:rsidRDefault="00445856" w:rsidP="00445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1. выдача разрешения на строительство (реконструкцию) объекта капитального строительства;</w:t>
            </w:r>
          </w:p>
          <w:p w:rsidR="00445856" w:rsidRPr="00445856" w:rsidRDefault="00445856" w:rsidP="00445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445856">
              <w:rPr>
                <w:sz w:val="24"/>
                <w:szCs w:val="24"/>
              </w:rPr>
              <w:t xml:space="preserve"> </w:t>
            </w: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разрешения на строительство для объектов индивидуального жилищного строительства;</w:t>
            </w:r>
          </w:p>
          <w:p w:rsidR="00445856" w:rsidRDefault="00445856" w:rsidP="00445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разрешение на строительство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45856" w:rsidRPr="00B85F44" w:rsidRDefault="00445856" w:rsidP="00445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445856">
              <w:rPr>
                <w:rFonts w:ascii="Times New Roman" w:hAnsi="Times New Roman"/>
                <w:color w:val="000000"/>
                <w:sz w:val="24"/>
                <w:szCs w:val="24"/>
              </w:rPr>
              <w:t>продление срока действия разрешения на строительство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163F7" w:rsidRPr="00B85F44" w:rsidTr="00A163F7">
        <w:trPr>
          <w:trHeight w:val="113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3F7" w:rsidRPr="00B85F44" w:rsidRDefault="00A163F7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63F7" w:rsidRPr="00B85F44" w:rsidRDefault="00A163F7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3F7" w:rsidRPr="00B85F44" w:rsidRDefault="00A163F7" w:rsidP="00B669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</w:t>
      </w:r>
      <w:proofErr w:type="spellStart"/>
      <w:r w:rsidRPr="00B85F44">
        <w:rPr>
          <w:rFonts w:ascii="Times New Roman" w:hAnsi="Times New Roman"/>
          <w:b/>
          <w:color w:val="000000"/>
          <w:sz w:val="24"/>
          <w:szCs w:val="24"/>
        </w:rPr>
        <w:t>подуслугах</w:t>
      </w:r>
      <w:proofErr w:type="spellEnd"/>
      <w:r w:rsidRPr="00B85F4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275"/>
        <w:gridCol w:w="1136"/>
        <w:gridCol w:w="1978"/>
        <w:gridCol w:w="1136"/>
        <w:gridCol w:w="1136"/>
        <w:gridCol w:w="852"/>
        <w:gridCol w:w="1839"/>
        <w:gridCol w:w="1275"/>
        <w:gridCol w:w="1416"/>
        <w:gridCol w:w="1360"/>
      </w:tblGrid>
      <w:tr w:rsidR="0030284C" w:rsidRPr="00B85F44" w:rsidTr="00A163F7">
        <w:trPr>
          <w:trHeight w:val="370"/>
        </w:trPr>
        <w:tc>
          <w:tcPr>
            <w:tcW w:w="899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669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341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479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460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A163F7" w:rsidRPr="00B85F44" w:rsidTr="00A163F7">
        <w:trPr>
          <w:trHeight w:val="1003"/>
        </w:trPr>
        <w:tc>
          <w:tcPr>
            <w:tcW w:w="468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.л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ица)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4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622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431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479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84C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4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6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4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4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22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31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7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0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445856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Выдача</w:t>
            </w:r>
            <w:r w:rsidRPr="0044585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разрешения на строительство (реконструкцию) объекта капитального строительства</w:t>
            </w:r>
          </w:p>
        </w:tc>
      </w:tr>
      <w:tr w:rsidR="005429E9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>отсутствие документов,</w:t>
            </w:r>
            <w:proofErr w:type="gramStart"/>
            <w:r w:rsidRPr="000A130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0A130D">
              <w:rPr>
                <w:rFonts w:ascii="Times New Roman" w:hAnsi="Times New Roman"/>
                <w:sz w:val="18"/>
                <w:szCs w:val="18"/>
              </w:rPr>
              <w:t xml:space="preserve"> необходимых для предоставления муниципальной услуги;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>несоответствие представленных документов требованиям градостроительного плана земельного участка или (в случае строительства линейного объекта) требованиям проекта планировки территории и проекта межевания территории;</w:t>
            </w:r>
          </w:p>
          <w:p w:rsidR="005429E9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sz w:val="18"/>
                <w:szCs w:val="18"/>
              </w:rPr>
              <w:t xml:space="preserve">несоответствие представленных документов требованиям, установленным в разрешении на отклонение от предельных </w:t>
            </w:r>
            <w:r w:rsidRPr="000A130D">
              <w:rPr>
                <w:rFonts w:ascii="Times New Roman" w:hAnsi="Times New Roman"/>
                <w:sz w:val="18"/>
                <w:szCs w:val="18"/>
              </w:rPr>
              <w:lastRenderedPageBreak/>
              <w:t>параметров разрешенного строительства, реконструкции объекта капитального строительства;</w:t>
            </w:r>
          </w:p>
        </w:tc>
        <w:tc>
          <w:tcPr>
            <w:tcW w:w="384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5429E9" w:rsidRPr="00B85F44" w:rsidRDefault="005429E9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5429E9" w:rsidRPr="00B85F44" w:rsidRDefault="005429E9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5429E9" w:rsidP="005429E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2. В</w:t>
            </w:r>
            <w:r w:rsidRPr="005429E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индивидуального жилищного строительства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документов, необходимых для предоставления муниципальной услуги;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представленных документов требованиям градостроительного плана земельного участка или (в случае строительства линейного объекта) требованиям проекта планировки территории и проекта межевания территории;</w:t>
            </w:r>
          </w:p>
          <w:p w:rsidR="000A130D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 объекта капитального строительства;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 w:rsidR="00A163F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5429E9" w:rsidP="005429E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В</w:t>
            </w:r>
            <w:r w:rsidRPr="005429E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изменений в разрешение на строительство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A163F7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</w:t>
            </w:r>
            <w:r w:rsidR="00A163F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отсутствие правоустанавливающего документа на земельный участок;</w:t>
            </w:r>
          </w:p>
          <w:p w:rsidR="000A130D" w:rsidRPr="000A130D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      </w:r>
          </w:p>
          <w:p w:rsidR="000A130D" w:rsidRPr="00B85F44" w:rsidRDefault="000A130D" w:rsidP="000A1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несоответствие планируемого размещения объекта капитального строительства требованиям градостроительного плана земельного участка в случае, предусмотренном частью 21.7 статьи 51 Градостроительного кодекса Российской Федерации.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5429E9" w:rsidRPr="00B85F44" w:rsidTr="005429E9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5429E9" w:rsidRPr="00B85F44" w:rsidRDefault="005429E9" w:rsidP="0050507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</w:t>
            </w:r>
            <w:r w:rsidR="00505075">
              <w:t xml:space="preserve"> </w:t>
            </w:r>
            <w:r w:rsid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505075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0A130D" w:rsidRPr="00B85F44" w:rsidTr="00A163F7">
        <w:trPr>
          <w:trHeight w:val="70"/>
        </w:trPr>
        <w:tc>
          <w:tcPr>
            <w:tcW w:w="468" w:type="pct"/>
            <w:shd w:val="clear" w:color="auto" w:fill="auto"/>
            <w:hideMark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0A130D">
            <w:pPr>
              <w:spacing w:after="0" w:line="240" w:lineRule="auto"/>
              <w:ind w:left="-131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</w:tcPr>
          <w:p w:rsidR="000A130D" w:rsidRPr="00B85F44" w:rsidRDefault="000A130D" w:rsidP="000A130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69" w:type="pct"/>
          </w:tcPr>
          <w:p w:rsidR="000A130D" w:rsidRPr="00505075" w:rsidRDefault="00A163F7" w:rsidP="0050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0A130D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одача заявления о продлении срока действия разрешения на строительство менее чем за 60 дней </w:t>
            </w:r>
            <w:r w:rsidR="000A130D"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 истечения срока такого разрешения</w:t>
            </w:r>
            <w:r w:rsidR="000A130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;</w:t>
            </w:r>
          </w:p>
          <w:p w:rsidR="000A130D" w:rsidRPr="00B85F44" w:rsidRDefault="000A130D" w:rsidP="00505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50507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если строительство или реконструкция объекта не начаты до истечения срока подачи заявления о продлении срока действия разрешения на строительство;</w:t>
            </w:r>
          </w:p>
        </w:tc>
        <w:tc>
          <w:tcPr>
            <w:tcW w:w="384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Личное обращение в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МФЦ;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0A130D" w:rsidRPr="00B85F44" w:rsidRDefault="000A130D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60" w:type="pct"/>
          </w:tcPr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1. Лично в органе</w:t>
            </w:r>
          </w:p>
          <w:p w:rsidR="000A130D" w:rsidRPr="00B85F44" w:rsidRDefault="000A130D" w:rsidP="0050507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0A130D" w:rsidRPr="00B85F44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</w:t>
            </w:r>
            <w:r w:rsidR="000A130D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Почтовой </w:t>
            </w:r>
            <w:r w:rsidR="000A130D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"/>
        <w:gridCol w:w="157"/>
        <w:gridCol w:w="1722"/>
        <w:gridCol w:w="2291"/>
        <w:gridCol w:w="2211"/>
        <w:gridCol w:w="1788"/>
        <w:gridCol w:w="1681"/>
        <w:gridCol w:w="1789"/>
        <w:gridCol w:w="2800"/>
        <w:gridCol w:w="30"/>
      </w:tblGrid>
      <w:tr w:rsidR="00C54416" w:rsidRPr="00B85F44" w:rsidTr="00A163F7">
        <w:trPr>
          <w:gridAfter w:val="1"/>
          <w:wAfter w:w="10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A163F7">
        <w:trPr>
          <w:gridAfter w:val="9"/>
          <w:wAfter w:w="4893" w:type="pct"/>
          <w:trHeight w:val="20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A163F7">
        <w:trPr>
          <w:trHeight w:val="20"/>
        </w:trPr>
        <w:tc>
          <w:tcPr>
            <w:tcW w:w="160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82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4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6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5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7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A163F7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4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5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39320A"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754FEA" w:rsidRPr="00A163F7" w:rsidRDefault="00AA710B" w:rsidP="00A163F7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63F7">
              <w:rPr>
                <w:rFonts w:ascii="Times New Roman" w:hAnsi="Times New Roman"/>
                <w:color w:val="000000"/>
                <w:sz w:val="18"/>
                <w:szCs w:val="18"/>
              </w:rPr>
              <w:t>Выдача разрешения на строительство (реконструкцию) объекта капитального строительства</w:t>
            </w:r>
          </w:p>
          <w:p w:rsidR="00A163F7" w:rsidRPr="00A163F7" w:rsidRDefault="00A163F7" w:rsidP="00A163F7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A710B">
              <w:rPr>
                <w:rFonts w:ascii="Times New Roman" w:hAnsi="Times New Roman"/>
                <w:color w:val="000000"/>
                <w:sz w:val="18"/>
                <w:szCs w:val="18"/>
              </w:rPr>
              <w:t>Выдача разрешения на строительство для объектов индивидуального жилищного строительства</w:t>
            </w:r>
          </w:p>
        </w:tc>
      </w:tr>
      <w:tr w:rsidR="00A163F7" w:rsidRPr="00B85F44" w:rsidTr="00A163F7">
        <w:trPr>
          <w:trHeight w:val="54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A163F7" w:rsidRPr="00B85F44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Физические лица, имеющие намерения осуществлять строительство, реконструкцию объектов капитального строительства на земельном участке, правообладателями которого являются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75" w:type="pc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A163F7" w:rsidRPr="00E067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который внесены подобные сведения, отметки или записи, является недействительным.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A163F7" w:rsidRPr="00E0674D" w:rsidRDefault="00A163F7" w:rsidP="00A163F7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A163F7" w:rsidRPr="00E0674D" w:rsidRDefault="00A163F7" w:rsidP="00A163F7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A163F7" w:rsidRPr="00E0674D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A163F7" w:rsidRPr="0047354D" w:rsidRDefault="00A163F7" w:rsidP="00A163F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A163F7" w:rsidRPr="0047354D" w:rsidRDefault="00A163F7" w:rsidP="00A163F7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личности военнослужащего РФ 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Удостоверение личности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военнослужащего  должны содержать следующие сведения о гражданах: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A163F7" w:rsidRPr="0047354D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номера протокола.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CC28E4" w:rsidRDefault="00A163F7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A163F7" w:rsidRPr="008902CA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A163F7" w:rsidRPr="008902CA" w:rsidRDefault="00A163F7" w:rsidP="00A163F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е) даты выдачи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457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A163F7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A163F7" w:rsidRPr="00B85F44" w:rsidRDefault="00A163F7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A163F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8" w:type="pct"/>
            <w:shd w:val="clear" w:color="auto" w:fill="auto"/>
            <w:hideMark/>
          </w:tcPr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A163F7" w:rsidRPr="008902CA" w:rsidRDefault="00A163F7" w:rsidP="00A163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shd w:val="clear" w:color="auto" w:fill="auto"/>
            <w:hideMark/>
          </w:tcPr>
          <w:p w:rsidR="00A163F7" w:rsidRPr="00E9691D" w:rsidRDefault="00A163F7" w:rsidP="00A163F7">
            <w:pPr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  <w:hideMark/>
          </w:tcPr>
          <w:p w:rsidR="00A163F7" w:rsidRPr="00B85F44" w:rsidRDefault="00A163F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A163F7" w:rsidRPr="00B85F44" w:rsidRDefault="00A163F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BF4177">
        <w:trPr>
          <w:trHeight w:val="73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ридические лица, имеющие намерения осуществлять строительство, реконструкцию объектов капитального строительства на земельном участке,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правообладателями которого являются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деятельности, относящиеся к получению подуслуги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5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8902CA" w:rsidRDefault="00BF4177" w:rsidP="00A163F7">
            <w:pPr>
              <w:rPr>
                <w:rFonts w:ascii="Times New Roman" w:hAnsi="Times New Roman"/>
                <w:i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BF4177" w:rsidRPr="00B85F44" w:rsidTr="00A163F7">
        <w:trPr>
          <w:trHeight w:val="20"/>
        </w:trPr>
        <w:tc>
          <w:tcPr>
            <w:tcW w:w="5000" w:type="pct"/>
            <w:gridSpan w:val="10"/>
            <w:shd w:val="clear" w:color="auto" w:fill="auto"/>
            <w:hideMark/>
          </w:tcPr>
          <w:p w:rsidR="00BF4177" w:rsidRPr="00BF4177" w:rsidRDefault="00BF4177" w:rsidP="00BF4177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F4177">
              <w:rPr>
                <w:rFonts w:ascii="Times New Roman" w:hAnsi="Times New Roman"/>
                <w:color w:val="000000"/>
                <w:sz w:val="18"/>
                <w:szCs w:val="18"/>
              </w:rPr>
              <w:t>Внесение изменений в разрешение на строительство</w:t>
            </w:r>
          </w:p>
          <w:p w:rsidR="00BF4177" w:rsidRPr="00BF4177" w:rsidRDefault="00BF4177" w:rsidP="00BF4177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AA710B">
              <w:rPr>
                <w:rFonts w:ascii="Times New Roman" w:hAnsi="Times New Roman"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BF4177" w:rsidRPr="00AA710B" w:rsidTr="00BF4177">
        <w:trPr>
          <w:trHeight w:val="582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Физические лица, осуществляющие строительство, реконструкцию объектов капитального строительства на земельном участке, правообладателями которого являются 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BF4177" w:rsidRPr="00E067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BF4177" w:rsidRPr="00E0674D" w:rsidRDefault="00BF4177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BF4177" w:rsidRPr="00E0674D" w:rsidRDefault="00BF4177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BF4177" w:rsidRPr="00E0674D" w:rsidRDefault="00BF4177" w:rsidP="00B237BD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BF4177" w:rsidRPr="00E0674D" w:rsidRDefault="00BF4177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BF4177" w:rsidRPr="00E0674D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BF4177" w:rsidRPr="0047354D" w:rsidRDefault="00BF4177" w:rsidP="00B237BD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BF4177" w:rsidRPr="0047354D" w:rsidRDefault="00BF4177" w:rsidP="00B237BD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удостоверения 176 x 125 мм, изготовляется на перфокарточной бумаге.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BF4177" w:rsidRPr="0047354D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комиссии, предоставившей отсрочку от призыва на военную службу, и номера протокола.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CC28E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CC28E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AA710B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AA710B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BF4177">
        <w:trPr>
          <w:trHeight w:val="58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B85F44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г) гражданство владельца удостоверения (для лиц без гражданства делается запись "лицо без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документов,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страции по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BF4177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BF4177" w:rsidRPr="00B85F44" w:rsidRDefault="00BF4177" w:rsidP="00AA7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B85F44" w:rsidTr="00A163F7">
        <w:trPr>
          <w:trHeight w:val="579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B23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BF4177" w:rsidRPr="00AA710B" w:rsidTr="00A163F7">
        <w:trPr>
          <w:trHeight w:val="20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82" w:type="pct"/>
            <w:vMerge w:val="restart"/>
            <w:shd w:val="clear" w:color="auto" w:fill="auto"/>
            <w:hideMark/>
          </w:tcPr>
          <w:p w:rsidR="00BF4177" w:rsidRPr="00B85F44" w:rsidRDefault="00BF4177" w:rsidP="00BF417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ридические лица, осуществляющие строительство, реконструкцию объектов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капитального строительства на земельном участке, правообладателями которого являются </w:t>
            </w:r>
          </w:p>
        </w:tc>
        <w:tc>
          <w:tcPr>
            <w:tcW w:w="775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05" w:type="pct"/>
            <w:vMerge w:val="restar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5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8902CA" w:rsidRDefault="00BF4177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Не должен иметь повреждений,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наличие которых не позволяет однозначно истолковать его содержание</w:t>
            </w:r>
          </w:p>
        </w:tc>
      </w:tr>
      <w:tr w:rsidR="00BF4177" w:rsidRPr="00B85F44" w:rsidTr="00A163F7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748" w:type="pct"/>
            <w:shd w:val="clear" w:color="auto" w:fill="auto"/>
            <w:hideMark/>
          </w:tcPr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BF4177" w:rsidRPr="008902CA" w:rsidRDefault="00BF4177" w:rsidP="00B237B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BF4177" w:rsidRPr="00B85F44" w:rsidRDefault="00BF4177" w:rsidP="00BF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05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BF4177" w:rsidRPr="00B85F44" w:rsidRDefault="00BF4177" w:rsidP="00AA710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BF4177" w:rsidRPr="00B85F44" w:rsidRDefault="00BF4177" w:rsidP="00AA71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199"/>
        <w:gridCol w:w="2478"/>
        <w:gridCol w:w="1701"/>
        <w:gridCol w:w="2694"/>
        <w:gridCol w:w="1452"/>
        <w:gridCol w:w="2091"/>
      </w:tblGrid>
      <w:tr w:rsidR="00A51CA7" w:rsidRPr="00B85F44" w:rsidTr="001E360C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5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9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1E360C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4930B2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754FEA" w:rsidRPr="00B85F44" w:rsidRDefault="00CC28E4" w:rsidP="00ED1977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5F070F" w:rsidRPr="00B85F44" w:rsidTr="00B229EF">
        <w:trPr>
          <w:trHeight w:val="4005"/>
        </w:trPr>
        <w:tc>
          <w:tcPr>
            <w:tcW w:w="582" w:type="dxa"/>
            <w:shd w:val="clear" w:color="auto" w:fill="auto"/>
            <w:hideMark/>
          </w:tcPr>
          <w:p w:rsidR="005F070F" w:rsidRPr="00B85F44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37241A" w:rsidRPr="00B85F44" w:rsidRDefault="00A10E56" w:rsidP="00372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37241A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</w:t>
            </w:r>
            <w:r w:rsidR="0037241A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0D8A">
              <w:rPr>
                <w:rFonts w:ascii="Times New Roman" w:hAnsi="Times New Roman"/>
                <w:sz w:val="18"/>
                <w:szCs w:val="18"/>
              </w:rPr>
              <w:t>выдаче разрешения на строительство</w:t>
            </w:r>
          </w:p>
          <w:p w:rsidR="005F070F" w:rsidRPr="00B85F44" w:rsidRDefault="005F070F" w:rsidP="00372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D93E9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01EC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01EC" w:rsidRPr="00B85F44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B85F44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B85F44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</w:tcPr>
          <w:p w:rsidR="00AC63E9" w:rsidRPr="0019766B" w:rsidRDefault="00AC63E9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</w:tcPr>
          <w:p w:rsidR="00AC63E9" w:rsidRPr="0019766B" w:rsidRDefault="00AC63E9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19766B" w:rsidRPr="00B85F44" w:rsidTr="006F30D7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C677B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Правоустанавливающие документы на объект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порядке)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B237BD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оригинал  документа или нотариально заверенная копия </w:t>
            </w: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FD652F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роектная документация</w:t>
            </w:r>
          </w:p>
        </w:tc>
        <w:tc>
          <w:tcPr>
            <w:tcW w:w="2199" w:type="dxa"/>
            <w:shd w:val="clear" w:color="auto" w:fill="auto"/>
          </w:tcPr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М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атериалы, содержащиеся в проектной документации: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пояснительная записка;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схемы, отображающие архитектурные решения;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сведения об инженерном оборудовании, сводный план сетей инженерно-</w:t>
            </w: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      </w:r>
          </w:p>
          <w:p w:rsidR="0019766B" w:rsidRPr="00FD652F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организации строительства объекта капитального строительства;</w:t>
            </w:r>
          </w:p>
          <w:p w:rsidR="0019766B" w:rsidRPr="004930B2" w:rsidRDefault="0019766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B237BD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FD652F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заключение экспертизы проектной документации 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>положительное заключение экспертизы проектной документации</w:t>
            </w:r>
          </w:p>
          <w:p w:rsidR="0019766B" w:rsidRPr="00B76062" w:rsidRDefault="0019766B" w:rsidP="00B76062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применительно к проектной документации объектов, предусмотренных </w:t>
            </w:r>
            <w:hyperlink r:id="rId10" w:history="1">
              <w:r w:rsidRPr="00B76062">
                <w:rPr>
                  <w:rStyle w:val="af5"/>
                  <w:rFonts w:ascii="Times New Roman" w:hAnsi="Times New Roman" w:cs="Times New Roman"/>
                  <w:sz w:val="18"/>
                  <w:szCs w:val="18"/>
                </w:rPr>
                <w:t>статьей 49</w:t>
              </w:r>
            </w:hyperlink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РФ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Указываются результаты соответствия т</w:t>
            </w:r>
            <w:r w:rsidRPr="000B34F9">
              <w:rPr>
                <w:rFonts w:ascii="Times New Roman" w:hAnsi="Times New Roman"/>
                <w:color w:val="000000"/>
                <w:sz w:val="18"/>
                <w:szCs w:val="18"/>
              </w:rPr>
              <w:t>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FD652F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заключение государственной экологической экспертизы проектной документации 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положительное заключение государственной экологической экспертизы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6F30D7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r w:rsidRPr="006F3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объектов, строительство, реконструкцию которых предполагается осуществлять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F30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землях особо охраняемых природных территорий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widowControl w:val="0"/>
              <w:autoSpaceDE w:val="0"/>
              <w:snapToGrid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Согласие всех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правообладателей объекта капитального строительства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/>
                <w:sz w:val="18"/>
                <w:szCs w:val="18"/>
              </w:rPr>
              <w:lastRenderedPageBreak/>
              <w:t>с</w:t>
            </w:r>
            <w:r w:rsidRPr="00B76062">
              <w:rPr>
                <w:rFonts w:ascii="Times New Roman" w:eastAsia="Arial" w:hAnsi="Times New Roman"/>
                <w:color w:val="000000"/>
                <w:sz w:val="18"/>
                <w:szCs w:val="18"/>
              </w:rPr>
              <w:t xml:space="preserve">огласие всех </w:t>
            </w:r>
            <w:r w:rsidRPr="00B76062">
              <w:rPr>
                <w:rFonts w:ascii="Times New Roman" w:eastAsia="Arial" w:hAnsi="Times New Roman"/>
                <w:color w:val="000000"/>
                <w:sz w:val="18"/>
                <w:szCs w:val="18"/>
              </w:rPr>
              <w:lastRenderedPageBreak/>
              <w:t>правообладателей объекта капитального строительства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случае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реконструкции  объекта капитального строительства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116818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 общего собрания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eastAsia="Arial" w:hAnsi="Times New Roman"/>
                <w:sz w:val="18"/>
                <w:szCs w:val="18"/>
              </w:rPr>
              <w:t>решение общего собрания собственников помещений в многоквартирном доме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реконструкции многоквартирного дома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116818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Согласие всех собственников помещений в многоквартирном доме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согласие всех собственников помещений в многоквартирном доме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случае если в результате  </w:t>
            </w: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 xml:space="preserve"> реконструкции произойдет </w:t>
            </w: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размера общего имущества в многоквартирном доме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116818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60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76062">
              <w:rPr>
                <w:rFonts w:ascii="Times New Roman" w:hAnsi="Times New Roman" w:cs="Times New Roman"/>
                <w:sz w:val="18"/>
                <w:szCs w:val="18"/>
              </w:rPr>
              <w:t>Свидетельство об аккредитации юридического лица, выдавшего положительное заключение негосударственной экспертизы проектной документации</w:t>
            </w:r>
          </w:p>
        </w:tc>
        <w:tc>
          <w:tcPr>
            <w:tcW w:w="2199" w:type="dxa"/>
            <w:shd w:val="clear" w:color="auto" w:fill="auto"/>
          </w:tcPr>
          <w:p w:rsidR="0019766B" w:rsidRPr="00B76062" w:rsidRDefault="0019766B" w:rsidP="00B76062">
            <w:pPr>
              <w:pStyle w:val="ConsPlusNormal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свидетельство об аккредитации юридического лица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6F30D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6F30D7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B76062" w:rsidRDefault="0019766B" w:rsidP="006F30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B760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76062" w:rsidRDefault="0019766B" w:rsidP="00B76062">
            <w:pPr>
              <w:pStyle w:val="ConsPlusNormal1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6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если представлено заключение негосударственной экспертизы проектной документации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B76062" w:rsidRDefault="0019766B" w:rsidP="00B76062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B76062" w:rsidRDefault="0019766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индивидуального жилищного строительства</w:t>
            </w:r>
          </w:p>
        </w:tc>
      </w:tr>
      <w:tr w:rsidR="0019766B" w:rsidRPr="00B85F44" w:rsidTr="00B229EF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19766B" w:rsidRPr="00B85F44" w:rsidRDefault="0019766B" w:rsidP="00770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 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выдаче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разрешения на строительство для объектов индивидуального жилищного строительства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(один) экземпляр, оригинал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19766B" w:rsidRPr="00B85F44" w:rsidRDefault="0019766B" w:rsidP="00116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19766B" w:rsidRPr="00B85F44" w:rsidRDefault="0019766B" w:rsidP="00116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Текст заявления должен быть написан разборчиво, наименование юридического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</w:tcPr>
          <w:p w:rsidR="0019766B" w:rsidRPr="000B34F9" w:rsidRDefault="0019766B" w:rsidP="002A78D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091" w:type="dxa"/>
            <w:shd w:val="clear" w:color="auto" w:fill="auto"/>
          </w:tcPr>
          <w:p w:rsidR="0019766B" w:rsidRPr="000B34F9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19766B" w:rsidRPr="00B85F44" w:rsidTr="000B34F9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е) место работы;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сведения о личности гражданина: фамилия, имя, отчество, пол,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B237BD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CD024F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19766B" w:rsidRPr="007B7BA4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19766B" w:rsidRPr="00B85F44" w:rsidTr="00116818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Default="0019766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0B34F9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0B34F9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Default="0019766B" w:rsidP="000B3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770D8A">
            <w:pPr>
              <w:widowControl w:val="0"/>
              <w:autoSpaceDE w:val="0"/>
              <w:spacing w:after="0" w:line="240" w:lineRule="auto"/>
              <w:ind w:right="-56" w:firstLine="3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указывается обозначение</w:t>
            </w:r>
            <w:r w:rsidRPr="00770D8A">
              <w:rPr>
                <w:rFonts w:ascii="Times New Roman" w:hAnsi="Times New Roman"/>
                <w:sz w:val="18"/>
                <w:szCs w:val="18"/>
              </w:rPr>
              <w:t xml:space="preserve"> места размещения объекта индивидуального жилищного строительства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изменений в разрешение на строительство</w:t>
            </w:r>
          </w:p>
        </w:tc>
      </w:tr>
      <w:tr w:rsidR="0019766B" w:rsidRPr="00B85F44" w:rsidTr="00ED1977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Уведомление</w:t>
            </w:r>
          </w:p>
        </w:tc>
        <w:tc>
          <w:tcPr>
            <w:tcW w:w="2199" w:type="dxa"/>
            <w:shd w:val="clear" w:color="auto" w:fill="auto"/>
          </w:tcPr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Уведомление 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 переходе прав на земельные участки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/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права пользования недрами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/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об образовании земельного 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участка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1 (один) экземпляр, оригинал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19766B" w:rsidRPr="00B85F44" w:rsidRDefault="0019766B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подпись заявителя, оттиск печати (для юридических лиц, для индивидуальных предпринимателей - при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наличии печати).</w:t>
            </w:r>
          </w:p>
          <w:p w:rsidR="0019766B" w:rsidRDefault="0019766B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  <w:p w:rsidR="0019766B" w:rsidRPr="00675EE4" w:rsidRDefault="0019766B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Pr="00675EE4">
              <w:rPr>
                <w:rFonts w:ascii="Times New Roman" w:hAnsi="Times New Roman"/>
                <w:sz w:val="18"/>
                <w:szCs w:val="18"/>
              </w:rPr>
              <w:t>реквизит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675EE4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19766B" w:rsidRPr="00675EE4" w:rsidRDefault="0019766B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правоустанавливающих документов на такие земельные участки в случае, указанном в части 21.5 статьи 51 Градостроительного кодекса Российской Федерации;</w:t>
            </w:r>
          </w:p>
          <w:p w:rsidR="0019766B" w:rsidRPr="00675EE4" w:rsidRDefault="0019766B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решения об образовании земельных участков в случаях, предусмотренных частями 21.6 и 21.7 статьи 51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      </w:r>
          </w:p>
          <w:p w:rsidR="0019766B" w:rsidRPr="00675EE4" w:rsidRDefault="0019766B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 xml:space="preserve">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</w:t>
            </w:r>
            <w:r w:rsidRPr="00675EE4">
              <w:rPr>
                <w:rFonts w:ascii="Times New Roman" w:hAnsi="Times New Roman"/>
                <w:sz w:val="18"/>
                <w:szCs w:val="18"/>
              </w:rPr>
              <w:lastRenderedPageBreak/>
              <w:t>кодекса Российской Федерации;</w:t>
            </w:r>
          </w:p>
          <w:p w:rsidR="0019766B" w:rsidRPr="00B85F44" w:rsidRDefault="0019766B" w:rsidP="00675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sz w:val="18"/>
                <w:szCs w:val="18"/>
              </w:rPr>
              <w:t>решения о предоставлении права пользования недрами и решения о переоформлении лицензии на право пользования недрами в случае, предусмотренном частью 21.9 статьи 51 Градостроительного кодекса Российской Федерации;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0B34F9" w:rsidRDefault="0019766B" w:rsidP="002A78D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0B34F9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  <w:lastRenderedPageBreak/>
              <w:t>Приложить свое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0B34F9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0B34F9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  <w:t>Приложить свое</w:t>
            </w:r>
          </w:p>
        </w:tc>
      </w:tr>
      <w:tr w:rsidR="0019766B" w:rsidRPr="00B85F44" w:rsidTr="000B34F9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недействительным.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д) образование;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сведения о личности гражданина: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м) наименование территориального органа Федеральной миграционной службы, продлившего срок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страции по месту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770D8A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CD024F" w:rsidRDefault="0019766B" w:rsidP="00675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CD024F" w:rsidRDefault="0019766B" w:rsidP="00675EE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19766B" w:rsidRPr="007B7BA4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B237BD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675E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D197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</w:t>
            </w:r>
            <w:r w:rsidRPr="00ED197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родление срока действия разрешения на строительство.</w:t>
            </w:r>
          </w:p>
        </w:tc>
      </w:tr>
      <w:tr w:rsidR="0019766B" w:rsidRPr="00B85F44" w:rsidTr="00ED1977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 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CC28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изменений в разрешение на строительство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(один) экземпляр, оригинал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19766B" w:rsidRPr="00B85F44" w:rsidRDefault="0019766B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19766B" w:rsidRPr="00B85F44" w:rsidRDefault="0019766B" w:rsidP="0077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Текст заявления должен быть написан разборчиво, наименование юридического лица - без сокращения, с указанием его места нахождения. Фамилия, имя,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  <w:hideMark/>
          </w:tcPr>
          <w:p w:rsidR="0019766B" w:rsidRPr="00FD652F" w:rsidRDefault="0019766B" w:rsidP="002A78D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Приложить свои</w:t>
            </w:r>
          </w:p>
        </w:tc>
        <w:tc>
          <w:tcPr>
            <w:tcW w:w="2091" w:type="dxa"/>
            <w:shd w:val="clear" w:color="auto" w:fill="auto"/>
            <w:hideMark/>
          </w:tcPr>
          <w:p w:rsidR="0019766B" w:rsidRPr="00FD652F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  <w:t>Приложить свои</w:t>
            </w:r>
          </w:p>
        </w:tc>
      </w:tr>
      <w:tr w:rsidR="0019766B" w:rsidRPr="00B85F44" w:rsidTr="000B34F9">
        <w:trPr>
          <w:trHeight w:val="132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9766B" w:rsidRPr="00B85F44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 заявителя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F67DFC" w:rsidRDefault="0019766B" w:rsidP="0019766B">
            <w:pPr>
              <w:pStyle w:val="a3"/>
              <w:numPr>
                <w:ilvl w:val="0"/>
                <w:numId w:val="4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 20 лет — до достижения 45-летнего возраста;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9766B" w:rsidRPr="0047354D" w:rsidRDefault="0019766B" w:rsidP="00B237B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9766B" w:rsidRPr="0047354D" w:rsidRDefault="0019766B" w:rsidP="0019766B">
            <w:pPr>
              <w:pStyle w:val="a3"/>
              <w:numPr>
                <w:ilvl w:val="0"/>
                <w:numId w:val="4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з) основные антропометрические данные;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ED1977">
        <w:trPr>
          <w:trHeight w:val="129"/>
        </w:trPr>
        <w:tc>
          <w:tcPr>
            <w:tcW w:w="58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9766B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19766B" w:rsidRPr="0047354D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продлении вида на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жительство.</w:t>
            </w:r>
          </w:p>
          <w:p w:rsidR="0019766B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19766B" w:rsidRPr="0047354D" w:rsidRDefault="0019766B" w:rsidP="00B237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Pr="00B85F44" w:rsidRDefault="0019766B" w:rsidP="00770D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9766B" w:rsidRPr="00B85F44" w:rsidTr="0019766B">
        <w:trPr>
          <w:trHeight w:val="2693"/>
        </w:trPr>
        <w:tc>
          <w:tcPr>
            <w:tcW w:w="582" w:type="dxa"/>
            <w:vMerge w:val="restart"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19766B">
            <w:pPr>
              <w:pStyle w:val="ConsPlusNormal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Договор поручительства банка за надлежащее исполнение застройщиком обязательств по передаче жилого помещения по договору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участия в долевом строительстве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19766B">
            <w:pPr>
              <w:pStyle w:val="ConsPlusNormal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оговор поручительства банка за надлежащее исполнение застройщиком обязательств по передаче жилого помещения по договору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участия в долевом строительстве</w:t>
            </w:r>
            <w:r w:rsidRPr="00770D8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78" w:type="dxa"/>
            <w:vMerge w:val="restart"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9766B" w:rsidRPr="008902CA" w:rsidRDefault="0019766B" w:rsidP="000B34F9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19766B" w:rsidRPr="00770D8A" w:rsidRDefault="0019766B" w:rsidP="000B34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770D8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</w:t>
            </w:r>
            <w:r w:rsidRPr="00770D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19766B" w:rsidRPr="00770D8A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19766B" w:rsidRPr="00B85F44" w:rsidTr="00ED1977">
        <w:trPr>
          <w:trHeight w:val="2692"/>
        </w:trPr>
        <w:tc>
          <w:tcPr>
            <w:tcW w:w="582" w:type="dxa"/>
            <w:vMerge/>
            <w:shd w:val="clear" w:color="auto" w:fill="auto"/>
            <w:hideMark/>
          </w:tcPr>
          <w:p w:rsidR="0019766B" w:rsidRDefault="0019766B" w:rsidP="00ED1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>Договор страхования гражданской ответственности лица, привлекающего денежные</w:t>
            </w:r>
          </w:p>
        </w:tc>
        <w:tc>
          <w:tcPr>
            <w:tcW w:w="2199" w:type="dxa"/>
            <w:shd w:val="clear" w:color="auto" w:fill="auto"/>
          </w:tcPr>
          <w:p w:rsidR="0019766B" w:rsidRPr="00770D8A" w:rsidRDefault="0019766B" w:rsidP="00770D8A">
            <w:pPr>
              <w:pStyle w:val="ConsPlusNormal1"/>
              <w:ind w:firstLine="1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D8A">
              <w:rPr>
                <w:rFonts w:ascii="Times New Roman" w:hAnsi="Times New Roman" w:cs="Times New Roman"/>
                <w:sz w:val="18"/>
                <w:szCs w:val="18"/>
              </w:rPr>
              <w:t>договор страхования гражданской ответственности лица, привлекающего денежные</w:t>
            </w:r>
          </w:p>
        </w:tc>
        <w:tc>
          <w:tcPr>
            <w:tcW w:w="2478" w:type="dxa"/>
            <w:vMerge/>
            <w:shd w:val="clear" w:color="auto" w:fill="auto"/>
            <w:hideMark/>
          </w:tcPr>
          <w:p w:rsidR="0019766B" w:rsidRPr="008902CA" w:rsidRDefault="0019766B" w:rsidP="000B34F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9766B" w:rsidRPr="00770D8A" w:rsidRDefault="0019766B" w:rsidP="00770D8A">
            <w:pPr>
              <w:pStyle w:val="ConsPlusNormal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hideMark/>
          </w:tcPr>
          <w:p w:rsidR="0019766B" w:rsidRPr="00770D8A" w:rsidRDefault="0019766B" w:rsidP="00770D8A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19766B" w:rsidRDefault="0019766B" w:rsidP="00770D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C677B3" w:rsidRPr="00B85F44" w:rsidTr="004930B2">
        <w:trPr>
          <w:trHeight w:val="20"/>
        </w:trPr>
        <w:tc>
          <w:tcPr>
            <w:tcW w:w="5000" w:type="pct"/>
            <w:gridSpan w:val="10"/>
          </w:tcPr>
          <w:p w:rsidR="00C677B3" w:rsidRPr="00B85F44" w:rsidRDefault="00675EE4" w:rsidP="00675EE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19766B" w:rsidRPr="00B85F44" w:rsidTr="00B237BD">
        <w:trPr>
          <w:trHeight w:val="20"/>
        </w:trPr>
        <w:tc>
          <w:tcPr>
            <w:tcW w:w="564" w:type="pct"/>
          </w:tcPr>
          <w:p w:rsidR="0019766B" w:rsidRPr="00E5270F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9766B" w:rsidRPr="00B85F44" w:rsidTr="00B237BD">
        <w:trPr>
          <w:trHeight w:val="20"/>
        </w:trPr>
        <w:tc>
          <w:tcPr>
            <w:tcW w:w="564" w:type="pct"/>
          </w:tcPr>
          <w:p w:rsidR="0019766B" w:rsidRPr="00E5270F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9766B" w:rsidRPr="00B85F44" w:rsidTr="00B237BD">
        <w:trPr>
          <w:trHeight w:val="20"/>
        </w:trPr>
        <w:tc>
          <w:tcPr>
            <w:tcW w:w="564" w:type="pct"/>
          </w:tcPr>
          <w:p w:rsidR="0019766B" w:rsidRPr="00E5270F" w:rsidRDefault="0019766B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9766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766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582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9766B" w:rsidRPr="00B85F44" w:rsidTr="00675EE4">
        <w:trPr>
          <w:trHeight w:val="20"/>
        </w:trPr>
        <w:tc>
          <w:tcPr>
            <w:tcW w:w="5000" w:type="pct"/>
            <w:gridSpan w:val="10"/>
          </w:tcPr>
          <w:p w:rsidR="0019766B" w:rsidRPr="00E5270F" w:rsidRDefault="0019766B" w:rsidP="00675EE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ального жилищного строительства</w:t>
            </w:r>
          </w:p>
        </w:tc>
      </w:tr>
      <w:tr w:rsidR="0019766B" w:rsidRPr="00B85F44" w:rsidTr="00B237BD">
        <w:trPr>
          <w:trHeight w:val="20"/>
        </w:trPr>
        <w:tc>
          <w:tcPr>
            <w:tcW w:w="564" w:type="pct"/>
          </w:tcPr>
          <w:p w:rsidR="0019766B" w:rsidRPr="00E5270F" w:rsidRDefault="0019766B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9766B" w:rsidRPr="00B85F44" w:rsidTr="00B237BD">
        <w:trPr>
          <w:trHeight w:val="20"/>
        </w:trPr>
        <w:tc>
          <w:tcPr>
            <w:tcW w:w="564" w:type="pct"/>
          </w:tcPr>
          <w:p w:rsidR="0019766B" w:rsidRPr="00E5270F" w:rsidRDefault="0019766B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19766B" w:rsidRPr="008902CA" w:rsidRDefault="0019766B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9766B" w:rsidRPr="00FD652F" w:rsidRDefault="0019766B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9766B" w:rsidRPr="00B85F44" w:rsidTr="00675EE4">
        <w:trPr>
          <w:trHeight w:val="20"/>
        </w:trPr>
        <w:tc>
          <w:tcPr>
            <w:tcW w:w="5000" w:type="pct"/>
            <w:gridSpan w:val="10"/>
          </w:tcPr>
          <w:p w:rsidR="0019766B" w:rsidRPr="00E5270F" w:rsidRDefault="0019766B" w:rsidP="0067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3.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</w:p>
        </w:tc>
      </w:tr>
      <w:tr w:rsidR="00B16BD4" w:rsidRPr="00B85F44" w:rsidTr="00B237BD">
        <w:trPr>
          <w:trHeight w:val="20"/>
        </w:trPr>
        <w:tc>
          <w:tcPr>
            <w:tcW w:w="564" w:type="pct"/>
          </w:tcPr>
          <w:p w:rsidR="00B16BD4" w:rsidRPr="00E5270F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16BD4" w:rsidRPr="00B85F44" w:rsidTr="00B237BD">
        <w:trPr>
          <w:trHeight w:val="20"/>
        </w:trPr>
        <w:tc>
          <w:tcPr>
            <w:tcW w:w="564" w:type="pct"/>
          </w:tcPr>
          <w:p w:rsidR="00B16BD4" w:rsidRPr="00E5270F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16BD4" w:rsidRPr="00B85F44" w:rsidTr="00B237BD">
        <w:trPr>
          <w:trHeight w:val="20"/>
        </w:trPr>
        <w:tc>
          <w:tcPr>
            <w:tcW w:w="564" w:type="pct"/>
          </w:tcPr>
          <w:p w:rsidR="00B16BD4" w:rsidRPr="00E5270F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B16BD4" w:rsidRPr="00AF1711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6BD4">
              <w:rPr>
                <w:rFonts w:ascii="Times New Roman" w:hAnsi="Times New Roman"/>
                <w:color w:val="000000"/>
                <w:sz w:val="20"/>
                <w:szCs w:val="20"/>
              </w:rPr>
              <w:t>решение об образовании земельных участков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5270F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6BD4">
              <w:rPr>
                <w:rFonts w:ascii="Times New Roman" w:hAnsi="Times New Roman"/>
                <w:color w:val="000000"/>
                <w:sz w:val="20"/>
                <w:szCs w:val="20"/>
              </w:rPr>
              <w:t>решение об образовании земельных участков</w:t>
            </w:r>
          </w:p>
        </w:tc>
        <w:tc>
          <w:tcPr>
            <w:tcW w:w="582" w:type="pct"/>
          </w:tcPr>
          <w:p w:rsidR="00B16BD4" w:rsidRPr="00AF1711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5270F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AF1711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16BD4" w:rsidRPr="00B85F44" w:rsidTr="00B237BD">
        <w:trPr>
          <w:trHeight w:val="20"/>
        </w:trPr>
        <w:tc>
          <w:tcPr>
            <w:tcW w:w="564" w:type="pct"/>
          </w:tcPr>
          <w:p w:rsidR="00B16BD4" w:rsidRPr="00E5270F" w:rsidRDefault="00B16BD4" w:rsidP="00217E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B16BD4" w:rsidRPr="00AF1711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6BD4">
              <w:rPr>
                <w:rFonts w:ascii="Times New Roman" w:hAnsi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5270F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6BD4">
              <w:rPr>
                <w:rFonts w:ascii="Times New Roman" w:hAnsi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</w:t>
            </w:r>
          </w:p>
        </w:tc>
        <w:tc>
          <w:tcPr>
            <w:tcW w:w="582" w:type="pct"/>
          </w:tcPr>
          <w:p w:rsidR="00B16BD4" w:rsidRPr="00AF1711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__________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5270F" w:rsidRDefault="00B16BD4" w:rsidP="00217E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16BD4">
              <w:rPr>
                <w:rFonts w:ascii="Times New Roman" w:hAnsi="Times New Roman"/>
                <w:color w:val="000000"/>
                <w:sz w:val="18"/>
                <w:szCs w:val="18"/>
              </w:rPr>
              <w:t>Министерство природных ресурсов и экологии области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AF1711" w:rsidRDefault="00B16BD4" w:rsidP="00217E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B16BD4" w:rsidRPr="008902CA" w:rsidRDefault="00B16BD4" w:rsidP="00B237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FD652F" w:rsidRDefault="00B16BD4" w:rsidP="00B237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B16BD4" w:rsidRPr="00B85F44" w:rsidTr="00675EE4">
        <w:trPr>
          <w:trHeight w:val="20"/>
        </w:trPr>
        <w:tc>
          <w:tcPr>
            <w:tcW w:w="5000" w:type="pct"/>
            <w:gridSpan w:val="10"/>
          </w:tcPr>
          <w:p w:rsidR="00B16BD4" w:rsidRPr="00E5270F" w:rsidRDefault="00B16BD4" w:rsidP="0067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675EE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B16BD4" w:rsidRPr="00B85F44" w:rsidTr="00F4469C">
        <w:trPr>
          <w:trHeight w:val="20"/>
        </w:trPr>
        <w:tc>
          <w:tcPr>
            <w:tcW w:w="564" w:type="pct"/>
          </w:tcPr>
          <w:p w:rsidR="00B16BD4" w:rsidRPr="00E5270F" w:rsidRDefault="00B16BD4" w:rsidP="00F446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17" w:type="pct"/>
          </w:tcPr>
          <w:p w:rsidR="00B16BD4" w:rsidRPr="00EE7130" w:rsidRDefault="00B16BD4" w:rsidP="002B3D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82" w:type="pct"/>
          </w:tcPr>
          <w:p w:rsidR="00B16BD4" w:rsidRDefault="00B16BD4" w:rsidP="00F446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B16BD4" w:rsidRPr="00EE7130" w:rsidRDefault="00B16BD4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B16BD4" w:rsidRPr="00AF1711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B16BD4" w:rsidRPr="00E5270F" w:rsidRDefault="00B16B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98"/>
        <w:gridCol w:w="1554"/>
        <w:gridCol w:w="4820"/>
        <w:gridCol w:w="1699"/>
        <w:gridCol w:w="1419"/>
        <w:gridCol w:w="1560"/>
        <w:gridCol w:w="1983"/>
        <w:gridCol w:w="1135"/>
        <w:gridCol w:w="851"/>
      </w:tblGrid>
      <w:tr w:rsidR="009C086B" w:rsidRPr="00B85F44" w:rsidTr="00B16BD4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положительный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B16BD4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B16B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02BD4" w:rsidRPr="00B85F44" w:rsidTr="00B16BD4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D4" w:rsidRPr="00B85F44" w:rsidRDefault="0066660B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В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66660B" w:rsidRPr="00B85F44" w:rsidTr="00B16B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B" w:rsidRPr="00B85F44" w:rsidRDefault="0066660B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0B" w:rsidRPr="002B3D0A" w:rsidRDefault="0066660B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66660B" w:rsidRPr="0066660B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60B" w:rsidRPr="0066660B" w:rsidRDefault="0066660B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60B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B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66660B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0B" w:rsidRPr="003C7065" w:rsidRDefault="0066660B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D4" w:rsidRPr="00B16BD4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B85F44" w:rsidRDefault="001133A1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Default="001133A1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66660B" w:rsidRDefault="00A04676" w:rsidP="00A046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3A1" w:rsidRPr="0066660B" w:rsidRDefault="001133A1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66660B" w:rsidRDefault="001133A1" w:rsidP="00B16B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  <w:r w:rsidR="00B16B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1133A1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A1" w:rsidRPr="003C7065" w:rsidRDefault="001133A1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3A1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1133A1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ального жилищного строительства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адрес объекта капитального строительства, а при наличии - адрес объекта капитального строительства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66660B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  <w:jc w:val="center"/>
            </w:pPr>
            <w:r w:rsidRPr="001F2D53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  <w:jc w:val="center"/>
            </w:pPr>
            <w:r w:rsidRPr="001F2D53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A78D6" w:rsidRDefault="001133A1" w:rsidP="00B16BD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Внесение изменений в разрешение на строительство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2A78D6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9F75F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</w:t>
            </w:r>
            <w:proofErr w:type="gramStart"/>
            <w:r w:rsidRPr="0066660B">
              <w:rPr>
                <w:rFonts w:ascii="Times New Roman" w:hAnsi="Times New Roman"/>
                <w:sz w:val="18"/>
                <w:szCs w:val="18"/>
              </w:rPr>
              <w:t>отказе</w:t>
            </w:r>
            <w:proofErr w:type="gramEnd"/>
            <w:r w:rsidRPr="00666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 </w:t>
            </w:r>
            <w:r w:rsidRPr="004F0245">
              <w:rPr>
                <w:rFonts w:ascii="Times New Roman" w:hAnsi="Times New Roman"/>
                <w:sz w:val="18"/>
                <w:szCs w:val="18"/>
              </w:rPr>
              <w:t xml:space="preserve">внесении изменений в разрешение </w:t>
            </w:r>
            <w:r>
              <w:rPr>
                <w:rFonts w:ascii="Times New Roman" w:hAnsi="Times New Roman"/>
                <w:sz w:val="18"/>
                <w:szCs w:val="18"/>
              </w:rPr>
              <w:t>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2A78D6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A78D6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9F75F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1133A1" w:rsidRPr="00B85F44" w:rsidTr="00B16BD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3A1" w:rsidRPr="002B3D0A" w:rsidRDefault="001133A1" w:rsidP="00B16BD4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66660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2B3D0A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Указываются: 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строительство является заявление физического лица;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строительство является заявление юридического лица.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разрешения на строительство, присвоенный органом, осуществляющим выдачу разрешения на строительство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вид строительства (реконструкции), на который оформляется разрешение на строительство.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объекта капитального строительства в соответствии с утвержденной застройщиком или заказчиком проектной документацией.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кем, когда разработана проектная документация (реквизиты документа, наименование проектной организации).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дополнительные характеристики, необходимые для осуществления государственного кадастрового учета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образования.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для установления срока действия разрешения на строительство:</w:t>
            </w:r>
          </w:p>
          <w:p w:rsidR="00B16BD4" w:rsidRDefault="00B16BD4" w:rsidP="00B16B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проектная документация (раздел);</w:t>
            </w:r>
          </w:p>
          <w:p w:rsidR="00B16BD4" w:rsidRPr="0066660B" w:rsidRDefault="00B16BD4" w:rsidP="00B16BD4">
            <w:pPr>
              <w:widowControl w:val="0"/>
              <w:autoSpaceDE w:val="0"/>
              <w:spacing w:after="0" w:line="240" w:lineRule="auto"/>
              <w:ind w:right="-56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нормативный правовой акт (номер, дата, статья).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5F4F5F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  <w:tr w:rsidR="00B16BD4" w:rsidRPr="00B85F44" w:rsidTr="00B16B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Default="00B16BD4" w:rsidP="00B16BD4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</w:t>
            </w:r>
            <w:r>
              <w:rPr>
                <w:rFonts w:ascii="Times New Roman" w:hAnsi="Times New Roman"/>
                <w:sz w:val="18"/>
                <w:szCs w:val="18"/>
              </w:rPr>
              <w:t>продлении разрешения на строительство</w:t>
            </w:r>
          </w:p>
        </w:tc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66660B" w:rsidRDefault="00A04676" w:rsidP="00B16BD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Указываются </w:t>
            </w:r>
            <w:r>
              <w:rPr>
                <w:rFonts w:ascii="Times New Roman" w:hAnsi="Times New Roman"/>
                <w:sz w:val="18"/>
                <w:szCs w:val="18"/>
              </w:rPr>
              <w:t>причины отказа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BD4" w:rsidRPr="0066660B" w:rsidRDefault="00B16BD4" w:rsidP="00B16BD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2B3D0A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Приложить свою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B16BD4" w:rsidRPr="00B85F44" w:rsidRDefault="00B16BD4" w:rsidP="00B16BD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B16BD4" w:rsidRPr="00B85F44" w:rsidRDefault="00B16BD4" w:rsidP="00B16B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D4" w:rsidRPr="003C7065" w:rsidRDefault="00B16BD4" w:rsidP="00B16B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BD4" w:rsidRDefault="00B16BD4" w:rsidP="00B16BD4">
            <w:pPr>
              <w:spacing w:after="0" w:line="240" w:lineRule="auto"/>
            </w:pPr>
            <w:r w:rsidRPr="005F4F5F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9F31A3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2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02BD4" w:rsidRPr="00B85F44" w:rsidTr="00275735">
        <w:trPr>
          <w:trHeight w:val="20"/>
        </w:trPr>
        <w:tc>
          <w:tcPr>
            <w:tcW w:w="5000" w:type="pct"/>
            <w:gridSpan w:val="7"/>
          </w:tcPr>
          <w:p w:rsidR="00D02BD4" w:rsidRPr="00B85F44" w:rsidRDefault="004F0245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(реконструкцию) объ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екта капитального строительства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Приложить свои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2  (приложить </w:t>
            </w:r>
            <w:proofErr w:type="gramStart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свои</w:t>
            </w:r>
            <w:proofErr w:type="gramEnd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</w:p>
        </w:tc>
      </w:tr>
      <w:tr w:rsidR="00A04676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  <w:hideMark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95ABC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295ABC" w:rsidRPr="00B85F44" w:rsidRDefault="00D02BD4" w:rsidP="00D440F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C90949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90949" w:rsidRPr="00B85F44" w:rsidRDefault="00C90949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A674FF" w:rsidRPr="00B85F44" w:rsidRDefault="00C90949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C90949" w:rsidRPr="00B85F44" w:rsidRDefault="00C90949" w:rsidP="007C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C90949" w:rsidRPr="00B85F44" w:rsidRDefault="005E2BC1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E85D51" w:rsidRPr="00B85F44" w:rsidRDefault="00EF1009" w:rsidP="00EF100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C90949" w:rsidRPr="00B85F44" w:rsidRDefault="00C9094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</w:tr>
      <w:tr w:rsidR="00EF1009" w:rsidRPr="00B85F44" w:rsidTr="00EF1009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127CB0" w:rsidRPr="00B85F44" w:rsidRDefault="00127CB0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127CB0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5716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5716ED" w:rsidRPr="005716ED" w:rsidRDefault="005716ED" w:rsidP="00193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</w:t>
            </w:r>
            <w:r w:rsidR="00193E0C">
              <w:rPr>
                <w:rFonts w:ascii="Times New Roman" w:hAnsi="Times New Roman"/>
                <w:sz w:val="18"/>
                <w:szCs w:val="18"/>
              </w:rPr>
              <w:t xml:space="preserve">разрешению на строительство либо 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 w:rsidR="00193E0C">
              <w:rPr>
                <w:rFonts w:ascii="Times New Roman" w:hAnsi="Times New Roman"/>
                <w:sz w:val="18"/>
                <w:szCs w:val="18"/>
              </w:rPr>
              <w:t>ю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5716ED" w:rsidRPr="00B85F44" w:rsidRDefault="005716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5716ED" w:rsidRPr="00B85F44" w:rsidRDefault="005716ED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4A6110" w:rsidRPr="00B85F44" w:rsidTr="004A6110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ins w:id="0" w:author="Вера Балашова" w:date="2017-08-17T11:19:00Z">
              <w:r w:rsidRPr="00A04676">
                <w:rPr>
                  <w:rFonts w:ascii="Times New Roman" w:hAnsi="Times New Roman"/>
                  <w:sz w:val="18"/>
                  <w:szCs w:val="18"/>
                </w:rPr>
                <w:t>-</w:t>
              </w:r>
            </w:ins>
          </w:p>
        </w:tc>
      </w:tr>
      <w:tr w:rsidR="004A6110" w:rsidRPr="00B85F44" w:rsidTr="009F31A3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</w:t>
            </w:r>
            <w:r w:rsidR="00600E1F" w:rsidRPr="00A04676">
              <w:rPr>
                <w:rFonts w:ascii="Times New Roman" w:hAnsi="Times New Roman"/>
                <w:sz w:val="18"/>
                <w:szCs w:val="18"/>
              </w:rPr>
              <w:t xml:space="preserve"> (приложение № 4)</w:t>
            </w:r>
          </w:p>
        </w:tc>
      </w:tr>
      <w:tr w:rsidR="004A6110" w:rsidRPr="00B85F44" w:rsidTr="009F31A3">
        <w:trPr>
          <w:trHeight w:val="1795"/>
        </w:trPr>
        <w:tc>
          <w:tcPr>
            <w:tcW w:w="17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4A6110" w:rsidRPr="00A04676" w:rsidRDefault="004A6110" w:rsidP="004A6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620" w:type="pct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4A6110" w:rsidRPr="00A04676" w:rsidRDefault="00A04676" w:rsidP="00A046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="004A6110"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  <w:proofErr w:type="gramEnd"/>
          </w:p>
        </w:tc>
        <w:tc>
          <w:tcPr>
            <w:tcW w:w="573" w:type="pct"/>
            <w:shd w:val="clear" w:color="auto" w:fill="auto"/>
          </w:tcPr>
          <w:p w:rsidR="004A6110" w:rsidRPr="00A04676" w:rsidRDefault="004A6110" w:rsidP="004A6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0245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4F0245" w:rsidRPr="00B85F44" w:rsidRDefault="004F0245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 для объектов индивиду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ального жилищного строительства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Приложить свои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2  (приложить </w:t>
            </w:r>
            <w:proofErr w:type="gramStart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свои</w:t>
            </w:r>
            <w:proofErr w:type="gramEnd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ind w:left="9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 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AD38BE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AD38BE" w:rsidRPr="00B85F44" w:rsidRDefault="00AD38BE" w:rsidP="00AD3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D38BE" w:rsidRPr="00B85F44" w:rsidRDefault="00AD38BE" w:rsidP="00AD38B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разрешению на строительство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выдаче разрешения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193E0C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Специалист органа, ответственный за прием и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193E0C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  <w:proofErr w:type="gramEnd"/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несение изменени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Приложить свои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2  (приложить </w:t>
            </w:r>
            <w:proofErr w:type="gramStart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свои</w:t>
            </w:r>
            <w:proofErr w:type="gramEnd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ind w:left="9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 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</w:tcPr>
          <w:p w:rsidR="00AD38BE" w:rsidRPr="00B85F44" w:rsidRDefault="00AD38BE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AD38BE" w:rsidRPr="00B85F44" w:rsidRDefault="00AD38BE" w:rsidP="00AD3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D38BE" w:rsidRPr="00B85F44" w:rsidRDefault="00AD38BE" w:rsidP="00AD38B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>уведомление о мотивированном отказе 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2A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строительство либо 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>уведомление о мотивированном отказе в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о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несени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изменени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й в разрешение на строительство</w:t>
            </w:r>
            <w:r w:rsidR="002A78D6" w:rsidRPr="00337CD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  <w:proofErr w:type="gramEnd"/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4F024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051FA9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родление срока действия разрешения на строительство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 Приложить свои</w:t>
            </w:r>
          </w:p>
        </w:tc>
      </w:tr>
      <w:tr w:rsidR="00A04676" w:rsidRPr="00B85F44" w:rsidTr="004F0245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Приложение № 2  (приложить </w:t>
            </w:r>
            <w:proofErr w:type="gramStart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свои</w:t>
            </w:r>
            <w:proofErr w:type="gramEnd"/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</w:tcPr>
          <w:p w:rsidR="00A04676" w:rsidRPr="00B85F44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A04676" w:rsidRPr="00B85F44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58299D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127CB0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127CB0" w:rsidRPr="005716ED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на строительство либо </w:t>
            </w:r>
            <w:r w:rsidRPr="00193E0C">
              <w:rPr>
                <w:rFonts w:ascii="Times New Roman" w:hAnsi="Times New Roman"/>
                <w:sz w:val="18"/>
                <w:szCs w:val="18"/>
              </w:rPr>
              <w:t xml:space="preserve">уведомление о мотивированном отказе в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срока действия разрешения на строительство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27CB0" w:rsidRPr="00B85F44" w:rsidRDefault="00127CB0" w:rsidP="00AD3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127CB0" w:rsidRDefault="00127CB0" w:rsidP="00A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27CB0" w:rsidRPr="00B85F44" w:rsidRDefault="00127CB0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AD38BE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D38BE" w:rsidRPr="005716ED" w:rsidRDefault="00AD38BE" w:rsidP="002A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>, разрешени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строительство либо 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 w:rsidR="002A78D6">
              <w:rPr>
                <w:rFonts w:ascii="Times New Roman" w:hAnsi="Times New Roman"/>
                <w:sz w:val="18"/>
                <w:szCs w:val="18"/>
              </w:rPr>
              <w:t>е</w:t>
            </w:r>
            <w:r w:rsidR="002A78D6" w:rsidRPr="00193E0C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в 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родлени</w:t>
            </w:r>
            <w:r w:rsidR="002A78D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r w:rsidR="002A78D6" w:rsidRPr="004F024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срока действия разрешения на строительство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AD38BE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38BE" w:rsidRPr="00B85F44" w:rsidTr="00AD38BE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AD38BE" w:rsidRPr="00B85F44" w:rsidRDefault="00AD38BE" w:rsidP="00AD3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1.3.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A04676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A04676" w:rsidRPr="00A04676" w:rsidRDefault="00A04676" w:rsidP="00B23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620" w:type="pct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  <w:proofErr w:type="gramEnd"/>
          </w:p>
        </w:tc>
        <w:tc>
          <w:tcPr>
            <w:tcW w:w="573" w:type="pct"/>
            <w:shd w:val="clear" w:color="auto" w:fill="auto"/>
            <w:hideMark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A04676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A04676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74406F" w:rsidRPr="00B85F44" w:rsidTr="0074406F">
        <w:trPr>
          <w:trHeight w:val="70"/>
        </w:trPr>
        <w:tc>
          <w:tcPr>
            <w:tcW w:w="5000" w:type="pct"/>
            <w:gridSpan w:val="7"/>
          </w:tcPr>
          <w:p w:rsidR="0074406F" w:rsidRPr="00B85F44" w:rsidRDefault="006738CC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</w:t>
            </w:r>
            <w:r w:rsidRPr="006738C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ыдача разрешения на строительство</w:t>
            </w:r>
          </w:p>
        </w:tc>
      </w:tr>
      <w:tr w:rsidR="00A04676" w:rsidRPr="00B85F44" w:rsidTr="00A04676">
        <w:trPr>
          <w:trHeight w:val="70"/>
        </w:trPr>
        <w:tc>
          <w:tcPr>
            <w:tcW w:w="743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81" w:type="pct"/>
          </w:tcPr>
          <w:p w:rsidR="00A04676" w:rsidRPr="00A04676" w:rsidRDefault="00A04676" w:rsidP="00B237BD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 муниципальных услуг (функций);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A04676" w:rsidRPr="00A04676" w:rsidRDefault="00A04676" w:rsidP="00B237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5D3CF3" w:rsidRPr="00B85F44" w:rsidRDefault="005D3CF3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D3CF3" w:rsidRPr="00B85F44" w:rsidRDefault="005D3CF3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Начальнику подразделения 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(наименование юридического лица, ФИО</w:t>
      </w:r>
      <w:proofErr w:type="gramEnd"/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5"/>
      <w:bookmarkEnd w:id="1"/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выдать разрешение на строительство ____________________________________________________________________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(наименование объекта недвижимости)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 (адрес земельного участка)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При этом сообщаю: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1. Право на пользование землей закреплено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(правоустанавливающие документы на земельный участок)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2. Градостроительный план земельного участка 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3. Материалы, содержащиеся в проектной документации: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а) пояснительная записка 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б) схема  планировочной  организации земельного участка, выполненная в соответствии 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 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в) схема планировочной организации земельного участка, подтверждающая расположение  линейного  объекта  в  пределах красных линий, утвержденных в составе  документации  по  планировке  территории  применительно к линейным объектам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г) схемы, отображающие архитектурные решения 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 сетям инженерно-технического обеспечения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е) проект организации  строительства объекта капитального строительства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4. Положительное заключение экспертизы проектной документации (в случаях, установленных  Градостроительным  </w:t>
      </w:r>
      <w:hyperlink r:id="rId11" w:history="1">
        <w:r w:rsidRPr="00CE6D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E6DEE">
        <w:rPr>
          <w:rFonts w:ascii="Times New Roman" w:hAnsi="Times New Roman" w:cs="Times New Roman"/>
          <w:sz w:val="28"/>
          <w:szCs w:val="28"/>
        </w:rPr>
        <w:t xml:space="preserve">  Российской Федерации)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(заключение от "___" _____________ г. N _____, наименование органа)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5. Разрешение на отклонение от предельных параметров разрешенного строительства, реконструкции (в случаях, если было предоставлено такое разрешение)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6. Согласие всех правообладателей объекта капитального строительства в случае реконструкции такого объекта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Также сообщаю: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1. Заключение государственной экологической экспертизы (при ее наличии или при установленной законом обязанности ее проведения)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(заключение от "___" _______________ г. N __________, наименование органа)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2. Авторский надзор (при его наличии) будет осуществляться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 соответствии с договором от "_____" ______________ г. N ________.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3. Сметная стоимость по утвержденной проектно-сметной документации (для  объектов, финансирование строительства, реконструкции которых будет осуществляться полностью или частично за счет бюджетных  средств)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4. Основные показатели объекта: 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5. Обязуюсь обо всех изменениях в проекте и настоящем заявлении сообщать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6DEE">
        <w:rPr>
          <w:rFonts w:ascii="Times New Roman" w:hAnsi="Times New Roman" w:cs="Times New Roman"/>
          <w:sz w:val="28"/>
          <w:szCs w:val="28"/>
        </w:rPr>
        <w:t>(орган местного самоуправления</w:t>
      </w:r>
      <w:proofErr w:type="gramEnd"/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и соответствующий орган архитектуры и градостроительства)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"_____" ________________ _____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>.</w:t>
      </w:r>
    </w:p>
    <w:p w:rsidR="002A78D6" w:rsidRPr="00CE6DEE" w:rsidRDefault="002A78D6" w:rsidP="002A78D6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5659F6" w:rsidRPr="00B85F44" w:rsidRDefault="005659F6" w:rsidP="007863CC">
      <w:pPr>
        <w:pStyle w:val="ConsPlusNonformat"/>
        <w:ind w:left="4536"/>
        <w:jc w:val="right"/>
        <w:rPr>
          <w:rFonts w:ascii="Times New Roman" w:hAnsi="Times New Roman"/>
          <w:sz w:val="28"/>
          <w:szCs w:val="28"/>
        </w:rPr>
      </w:pPr>
      <w:r w:rsidRPr="00B85F44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7863CC">
        <w:rPr>
          <w:rFonts w:ascii="Times New Roman" w:hAnsi="Times New Roman"/>
          <w:sz w:val="28"/>
          <w:szCs w:val="28"/>
        </w:rPr>
        <w:t>2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Начальнику подразделения 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(наименование юридического лица, ФИО</w:t>
      </w:r>
      <w:proofErr w:type="gramEnd"/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внести изменения в разрешение на строительство №_______</w:t>
      </w:r>
    </w:p>
    <w:p w:rsidR="002A78D6" w:rsidRPr="00CE6DEE" w:rsidRDefault="002A78D6" w:rsidP="002A78D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в связи с переходом </w:t>
      </w:r>
      <w:r w:rsidRPr="00CE6DE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 на земельные участки, права пользования недрами, об образовании земельного участка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ab/>
        <w:t>При этом сообщаю реквизиты:</w:t>
      </w:r>
    </w:p>
    <w:p w:rsidR="002A78D6" w:rsidRPr="00CE6DEE" w:rsidRDefault="002A78D6" w:rsidP="002A7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правоустанавливающих документов на такие земельные участки;</w:t>
      </w:r>
    </w:p>
    <w:p w:rsidR="002A78D6" w:rsidRPr="00CE6DEE" w:rsidRDefault="002A78D6" w:rsidP="002A7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решения об образовании земельных участков (в случаях, предусмотренных частями 21.6 и 21.7 статьи 51 Градостроительного кодекса РФ,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2A78D6" w:rsidRPr="00CE6DEE" w:rsidRDefault="002A78D6" w:rsidP="002A7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>градостроительного плана земельного участка, на котором планируется осуществить строительство, реконструкцию объекта капитального строительства (в случае, предусмотренном частью 21.7 статьи 51 Градостроительного кодекса РФ)</w:t>
      </w:r>
    </w:p>
    <w:p w:rsidR="002A78D6" w:rsidRPr="00CE6DEE" w:rsidRDefault="002A78D6" w:rsidP="002A7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t xml:space="preserve">решения о предоставлении права пользования недрами и решения о переоформлении лицензии на право пользования недрами (в случае, предусмотренном </w:t>
      </w:r>
      <w:hyperlink r:id="rId12" w:history="1">
        <w:r w:rsidRPr="00CE6DEE">
          <w:rPr>
            <w:rFonts w:ascii="Times New Roman" w:hAnsi="Times New Roman"/>
            <w:sz w:val="28"/>
            <w:szCs w:val="28"/>
          </w:rPr>
          <w:t>частью 21.9</w:t>
        </w:r>
      </w:hyperlink>
      <w:r w:rsidRPr="00CE6DEE">
        <w:rPr>
          <w:rFonts w:ascii="Times New Roman" w:hAnsi="Times New Roman"/>
          <w:sz w:val="28"/>
          <w:szCs w:val="28"/>
        </w:rPr>
        <w:t xml:space="preserve"> статьи 51 Градостроительного кодекса РФ).</w:t>
      </w:r>
    </w:p>
    <w:p w:rsidR="002A78D6" w:rsidRPr="00CE6DEE" w:rsidRDefault="002A78D6" w:rsidP="002A78D6">
      <w:pPr>
        <w:pStyle w:val="ConsPlusNonformat"/>
        <w:jc w:val="both"/>
      </w:pPr>
    </w:p>
    <w:p w:rsidR="002A78D6" w:rsidRPr="00CE6DEE" w:rsidRDefault="002A78D6" w:rsidP="002A78D6">
      <w:pPr>
        <w:pStyle w:val="ConsPlusNonformat"/>
        <w:jc w:val="both"/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"_____" ________________ _____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>.</w:t>
      </w:r>
    </w:p>
    <w:p w:rsidR="002A78D6" w:rsidRPr="00CE6DEE" w:rsidRDefault="002A78D6" w:rsidP="002A78D6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Начальнику подразделения 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(наименование юридического лица, ФИО</w:t>
      </w:r>
      <w:proofErr w:type="gramEnd"/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Прошу продлить действие разрешение на строительство №_______ ____________________________________________________________________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(наименование объекта недвижимости)</w:t>
      </w:r>
    </w:p>
    <w:p w:rsidR="002A78D6" w:rsidRPr="00CE6DEE" w:rsidRDefault="002A78D6" w:rsidP="002A78D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на земельном участке _________________________________________________ </w:t>
      </w:r>
    </w:p>
    <w:p w:rsidR="002A78D6" w:rsidRPr="00CE6DEE" w:rsidRDefault="002A78D6" w:rsidP="002A78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(адрес земельного участка)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Приложение:</w:t>
      </w:r>
    </w:p>
    <w:p w:rsidR="002A78D6" w:rsidRPr="00CE6DEE" w:rsidRDefault="002A78D6" w:rsidP="002A78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проект организации проект организации строительства с обоснованием увеличения срока строительства (в случае продления срока действия разрешения на строительство объектов, не относящихся к индивидуальному жилищному строительству) на ___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>.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2A78D6" w:rsidRPr="00CE6DEE" w:rsidRDefault="002A78D6" w:rsidP="002A78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 xml:space="preserve">"_____" ________________ _____ </w:t>
      </w:r>
      <w:proofErr w:type="gramStart"/>
      <w:r w:rsidRPr="00CE6D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E6DEE">
        <w:rPr>
          <w:rFonts w:ascii="Times New Roman" w:hAnsi="Times New Roman" w:cs="Times New Roman"/>
          <w:sz w:val="28"/>
          <w:szCs w:val="28"/>
        </w:rPr>
        <w:t>.</w:t>
      </w:r>
    </w:p>
    <w:p w:rsidR="002A78D6" w:rsidRPr="00CE6DEE" w:rsidRDefault="002A78D6" w:rsidP="002A78D6">
      <w:pPr>
        <w:rPr>
          <w:rFonts w:ascii="Times New Roman" w:hAnsi="Times New Roman"/>
          <w:sz w:val="28"/>
          <w:szCs w:val="28"/>
        </w:rPr>
      </w:pPr>
      <w:r w:rsidRPr="00CE6DEE">
        <w:rPr>
          <w:rFonts w:ascii="Times New Roman" w:hAnsi="Times New Roman"/>
          <w:sz w:val="28"/>
          <w:szCs w:val="28"/>
        </w:rPr>
        <w:br w:type="page"/>
      </w: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Угловой штамп</w:t>
      </w:r>
    </w:p>
    <w:p w:rsidR="005659F6" w:rsidRPr="00B85F44" w:rsidRDefault="005659F6" w:rsidP="00113C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ОП ГКУСО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D85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Реестр передаваемых документов,</w:t>
      </w:r>
    </w:p>
    <w:p w:rsidR="005659F6" w:rsidRPr="00B85F44" w:rsidRDefault="005659F6" w:rsidP="009155A2">
      <w:pPr>
        <w:pStyle w:val="ConsPlusNonformat"/>
        <w:tabs>
          <w:tab w:val="left" w:pos="6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принятых от заявителей </w:t>
      </w:r>
      <w:proofErr w:type="gramStart"/>
      <w:r w:rsidRPr="00B85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5F44">
        <w:rPr>
          <w:rFonts w:ascii="Times New Roman" w:hAnsi="Times New Roman" w:cs="Times New Roman"/>
          <w:sz w:val="28"/>
          <w:szCs w:val="28"/>
        </w:rPr>
        <w:t xml:space="preserve"> ОП ГКУСО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F7556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между ГКУСО «МФЦ» и </w:t>
      </w:r>
      <w:r w:rsidR="00F75567" w:rsidRPr="00B85F44">
        <w:rPr>
          <w:rFonts w:ascii="Times New Roman" w:hAnsi="Times New Roman" w:cs="Times New Roman"/>
          <w:sz w:val="28"/>
          <w:szCs w:val="28"/>
        </w:rPr>
        <w:t xml:space="preserve">администрацией ________________________ муниципального района области от __________ _____ года № ______ </w:t>
      </w:r>
      <w:r w:rsidRPr="00B85F44">
        <w:rPr>
          <w:rFonts w:ascii="Times New Roman" w:hAnsi="Times New Roman" w:cs="Times New Roman"/>
          <w:sz w:val="28"/>
          <w:szCs w:val="28"/>
        </w:rPr>
        <w:t xml:space="preserve">направляем документы, </w:t>
      </w:r>
      <w:r w:rsidR="00F75567" w:rsidRPr="00B85F44">
        <w:rPr>
          <w:rFonts w:ascii="Times New Roman" w:hAnsi="Times New Roman" w:cs="Times New Roman"/>
          <w:sz w:val="28"/>
          <w:szCs w:val="28"/>
        </w:rPr>
        <w:br/>
      </w:r>
      <w:r w:rsidRPr="00B85F44">
        <w:rPr>
          <w:rFonts w:ascii="Times New Roman" w:hAnsi="Times New Roman" w:cs="Times New Roman"/>
          <w:sz w:val="28"/>
          <w:szCs w:val="28"/>
        </w:rPr>
        <w:t>принятые в ОП ГКУСО «МФЦ» ____________________________________________________________________:</w:t>
      </w:r>
    </w:p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(отделение, дата принятия документов)</w:t>
      </w:r>
    </w:p>
    <w:p w:rsidR="00F75567" w:rsidRPr="00B85F44" w:rsidRDefault="00F75567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633"/>
        <w:gridCol w:w="1941"/>
        <w:gridCol w:w="2114"/>
        <w:gridCol w:w="1957"/>
      </w:tblGrid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. в ОП/№ расписки, № из ПК ПВД</w:t>
            </w:r>
          </w:p>
        </w:tc>
        <w:tc>
          <w:tcPr>
            <w:tcW w:w="1971" w:type="dxa"/>
          </w:tcPr>
          <w:p w:rsidR="005659F6" w:rsidRPr="00B85F44" w:rsidRDefault="005659F6" w:rsidP="00F7556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1971" w:type="dxa"/>
          </w:tcPr>
          <w:p w:rsidR="005659F6" w:rsidRPr="00B85F44" w:rsidRDefault="005659F6" w:rsidP="0064794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4794C" w:rsidRPr="00B85F4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CF3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ГКУСО «МФЦ»         ___________________________ Ф.И.О. </w:t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>(роспись)</w:t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5F44"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 </w:t>
      </w:r>
      <w:r w:rsidRPr="00B85F44">
        <w:rPr>
          <w:rFonts w:ascii="Times New Roman" w:hAnsi="Times New Roman" w:cs="Times New Roman"/>
          <w:sz w:val="24"/>
          <w:szCs w:val="24"/>
        </w:rPr>
        <w:t xml:space="preserve">(дата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и время </w:t>
      </w:r>
      <w:r w:rsidR="00E879D9" w:rsidRPr="00B85F44">
        <w:rPr>
          <w:rFonts w:ascii="Times New Roman" w:hAnsi="Times New Roman" w:cs="Times New Roman"/>
          <w:sz w:val="24"/>
          <w:szCs w:val="24"/>
        </w:rPr>
        <w:t>передачи)</w:t>
      </w:r>
      <w:proofErr w:type="gramEnd"/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передавшего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приня</w:t>
      </w:r>
      <w:proofErr w:type="gramStart"/>
      <w:r w:rsidRPr="00B85F4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85F44">
        <w:rPr>
          <w:rFonts w:ascii="Times New Roman" w:hAnsi="Times New Roman" w:cs="Times New Roman"/>
          <w:sz w:val="28"/>
          <w:szCs w:val="28"/>
        </w:rPr>
        <w:t>а):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3E66DD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5F44">
        <w:rPr>
          <w:rFonts w:ascii="Times New Roman" w:hAnsi="Times New Roman" w:cs="Times New Roman"/>
          <w:sz w:val="24"/>
          <w:szCs w:val="24"/>
        </w:rPr>
        <w:t>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85F44">
        <w:rPr>
          <w:rFonts w:ascii="Times New Roman" w:hAnsi="Times New Roman" w:cs="Times New Roman"/>
          <w:sz w:val="24"/>
          <w:szCs w:val="24"/>
        </w:rPr>
        <w:t>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Pr="00B85F44">
        <w:rPr>
          <w:rFonts w:ascii="Times New Roman" w:hAnsi="Times New Roman" w:cs="Times New Roman"/>
          <w:sz w:val="24"/>
          <w:szCs w:val="24"/>
        </w:rPr>
        <w:t>(дата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и время</w:t>
      </w:r>
      <w:r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="00E879D9" w:rsidRPr="00B85F44">
        <w:rPr>
          <w:rFonts w:ascii="Times New Roman" w:hAnsi="Times New Roman" w:cs="Times New Roman"/>
          <w:sz w:val="24"/>
          <w:szCs w:val="24"/>
        </w:rPr>
        <w:t>получения)</w:t>
      </w:r>
      <w:proofErr w:type="gramEnd"/>
    </w:p>
    <w:p w:rsidR="005659F6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BD5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112"/>
        <w:gridCol w:w="342"/>
        <w:gridCol w:w="228"/>
        <w:gridCol w:w="994"/>
        <w:gridCol w:w="1122"/>
        <w:gridCol w:w="229"/>
        <w:gridCol w:w="1120"/>
        <w:gridCol w:w="896"/>
        <w:gridCol w:w="1010"/>
        <w:gridCol w:w="153"/>
        <w:gridCol w:w="174"/>
        <w:gridCol w:w="567"/>
        <w:gridCol w:w="893"/>
        <w:gridCol w:w="442"/>
        <w:gridCol w:w="454"/>
        <w:gridCol w:w="487"/>
        <w:gridCol w:w="30"/>
      </w:tblGrid>
      <w:tr w:rsidR="00E04BD5" w:rsidRPr="004A011D" w:rsidTr="00B229EF">
        <w:trPr>
          <w:gridAfter w:val="1"/>
          <w:wAfter w:w="30" w:type="dxa"/>
          <w:trHeight w:hRule="exact" w:val="935"/>
        </w:trPr>
        <w:tc>
          <w:tcPr>
            <w:tcW w:w="9776" w:type="dxa"/>
            <w:gridSpan w:val="17"/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lastRenderedPageBreak/>
              <w:t xml:space="preserve">Государственное автономное учреждение Саратовской области «Многофункциональный центр предоставления </w:t>
            </w:r>
            <w:proofErr w:type="gramStart"/>
            <w:r w:rsidRPr="004A011D">
              <w:rPr>
                <w:b/>
                <w:color w:val="000000"/>
                <w:spacing w:val="-2"/>
                <w:sz w:val="28"/>
              </w:rPr>
              <w:t>государственных</w:t>
            </w:r>
            <w:proofErr w:type="gramEnd"/>
            <w:r w:rsidRPr="004A011D">
              <w:rPr>
                <w:b/>
                <w:color w:val="000000"/>
                <w:spacing w:val="-2"/>
                <w:sz w:val="28"/>
              </w:rPr>
              <w:t xml:space="preserve"> и 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1107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1" w:type="dxa"/>
            <w:gridSpan w:val="7"/>
            <w:vMerge w:val="restart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2272" w:type="dxa"/>
            <w:gridSpan w:val="4"/>
            <w:vMerge w:val="restart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88"/>
        </w:trPr>
        <w:tc>
          <w:tcPr>
            <w:tcW w:w="3353" w:type="dxa"/>
            <w:gridSpan w:val="6"/>
            <w:vMerge/>
            <w:shd w:val="clear" w:color="auto" w:fill="FFFFFF"/>
          </w:tcPr>
          <w:p w:rsidR="00E04BD5" w:rsidRPr="004A011D" w:rsidRDefault="00E04BD5" w:rsidP="00A163F7"/>
        </w:tc>
        <w:tc>
          <w:tcPr>
            <w:tcW w:w="4151" w:type="dxa"/>
            <w:gridSpan w:val="7"/>
            <w:vMerge/>
            <w:shd w:val="clear" w:color="auto" w:fill="FFFFFF"/>
          </w:tcPr>
          <w:p w:rsidR="00E04BD5" w:rsidRPr="004A011D" w:rsidRDefault="00E04BD5" w:rsidP="00A163F7"/>
        </w:tc>
        <w:tc>
          <w:tcPr>
            <w:tcW w:w="2272" w:type="dxa"/>
            <w:gridSpan w:val="4"/>
            <w:vMerge/>
            <w:shd w:val="clear" w:color="auto" w:fill="FFFFFF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40"/>
        </w:trPr>
        <w:tc>
          <w:tcPr>
            <w:tcW w:w="9776" w:type="dxa"/>
            <w:gridSpan w:val="17"/>
            <w:shd w:val="clear" w:color="auto" w:fill="FFFFFF"/>
            <w:vAlign w:val="bottom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9776" w:type="dxa"/>
            <w:gridSpan w:val="17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752"/>
        </w:trPr>
        <w:tc>
          <w:tcPr>
            <w:tcW w:w="9776" w:type="dxa"/>
            <w:gridSpan w:val="17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108"/>
        </w:trPr>
        <w:tc>
          <w:tcPr>
            <w:tcW w:w="9776" w:type="dxa"/>
            <w:gridSpan w:val="17"/>
            <w:vMerge/>
            <w:shd w:val="clear" w:color="auto" w:fill="FFFFFF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16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9776" w:type="dxa"/>
            <w:gridSpan w:val="17"/>
          </w:tcPr>
          <w:p w:rsidR="00E04BD5" w:rsidRPr="004A011D" w:rsidRDefault="00E04BD5" w:rsidP="00A163F7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Реквизиты Заявител</w:t>
            </w:r>
            <w:proofErr w:type="gramStart"/>
            <w:r w:rsidRPr="004A011D">
              <w:rPr>
                <w:color w:val="000000"/>
                <w:spacing w:val="-2"/>
              </w:rPr>
              <w:t>я(</w:t>
            </w:r>
            <w:proofErr w:type="gramEnd"/>
            <w:r w:rsidRPr="004A011D">
              <w:rPr>
                <w:color w:val="000000"/>
                <w:spacing w:val="-2"/>
              </w:rPr>
              <w:t xml:space="preserve">ей):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533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766"/>
        </w:trPr>
        <w:tc>
          <w:tcPr>
            <w:tcW w:w="9776" w:type="dxa"/>
            <w:gridSpan w:val="17"/>
            <w:vMerge w:val="restart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e-</w:t>
            </w:r>
            <w:proofErr w:type="spellStart"/>
            <w:r w:rsidRPr="004A011D">
              <w:rPr>
                <w:color w:val="000000"/>
                <w:spacing w:val="-2"/>
              </w:rPr>
              <w:t>mail</w:t>
            </w:r>
            <w:proofErr w:type="spellEnd"/>
            <w:r w:rsidRPr="004A011D">
              <w:rPr>
                <w:color w:val="000000"/>
                <w:spacing w:val="-2"/>
              </w:rPr>
              <w:t xml:space="preserve"> (для связи):   </w:t>
            </w:r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108"/>
        </w:trPr>
        <w:tc>
          <w:tcPr>
            <w:tcW w:w="9776" w:type="dxa"/>
            <w:gridSpan w:val="17"/>
            <w:vMerge/>
            <w:shd w:val="clear" w:color="auto" w:fill="FFFFFF"/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666"/>
        </w:trPr>
        <w:tc>
          <w:tcPr>
            <w:tcW w:w="553" w:type="dxa"/>
          </w:tcPr>
          <w:p w:rsidR="00E04BD5" w:rsidRPr="004A011D" w:rsidRDefault="00E04BD5" w:rsidP="00A163F7"/>
        </w:tc>
        <w:tc>
          <w:tcPr>
            <w:tcW w:w="112" w:type="dxa"/>
            <w:tcBorders>
              <w:bottom w:val="single" w:sz="4" w:space="0" w:color="auto"/>
            </w:tcBorders>
          </w:tcPr>
          <w:p w:rsidR="00E04BD5" w:rsidRPr="004A011D" w:rsidRDefault="00E04BD5" w:rsidP="00A163F7"/>
        </w:tc>
        <w:tc>
          <w:tcPr>
            <w:tcW w:w="9116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25" w:type="dxa"/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  <w:bookmarkStart w:id="2" w:name="_GoBack"/>
            <w:bookmarkEnd w:id="2"/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36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20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553"/>
        </w:trPr>
        <w:tc>
          <w:tcPr>
            <w:tcW w:w="553" w:type="dxa"/>
          </w:tcPr>
          <w:p w:rsidR="00E04BD5" w:rsidRPr="004A011D" w:rsidRDefault="00E04BD5" w:rsidP="00A163F7"/>
        </w:tc>
        <w:tc>
          <w:tcPr>
            <w:tcW w:w="9228" w:type="dxa"/>
            <w:gridSpan w:val="16"/>
            <w:tcBorders>
              <w:top w:val="single" w:sz="4" w:space="0" w:color="auto"/>
            </w:tcBorders>
          </w:tcPr>
          <w:p w:rsidR="00E04BD5" w:rsidRPr="004A011D" w:rsidRDefault="00E04BD5" w:rsidP="00A163F7"/>
        </w:tc>
        <w:tc>
          <w:tcPr>
            <w:tcW w:w="25" w:type="dxa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</w:t>
            </w:r>
            <w:proofErr w:type="gramStart"/>
            <w:r w:rsidRPr="004A011D">
              <w:rPr>
                <w:color w:val="000000"/>
                <w:spacing w:val="-2"/>
              </w:rPr>
              <w:t xml:space="preserve"> .</w:t>
            </w:r>
            <w:proofErr w:type="gramEnd"/>
          </w:p>
        </w:tc>
      </w:tr>
      <w:tr w:rsidR="00E04BD5" w:rsidRPr="004A011D" w:rsidTr="00B229EF">
        <w:trPr>
          <w:gridAfter w:val="1"/>
          <w:wAfter w:w="30" w:type="dxa"/>
          <w:trHeight w:hRule="exact" w:val="624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6423" w:type="dxa"/>
            <w:gridSpan w:val="11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6" w:type="dxa"/>
            <w:gridSpan w:val="3"/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4177" w:type="dxa"/>
            <w:gridSpan w:val="8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(должность специалиста,</w:t>
            </w:r>
            <w:proofErr w:type="gramEnd"/>
          </w:p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документы)</w:t>
            </w:r>
          </w:p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6" w:type="dxa"/>
            <w:gridSpan w:val="3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4177" w:type="dxa"/>
            <w:gridSpan w:val="8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68"/>
        </w:trPr>
        <w:tc>
          <w:tcPr>
            <w:tcW w:w="3353" w:type="dxa"/>
            <w:gridSpan w:val="6"/>
            <w:vMerge/>
            <w:shd w:val="clear" w:color="auto" w:fill="FFFFFF"/>
          </w:tcPr>
          <w:p w:rsidR="00E04BD5" w:rsidRPr="004A011D" w:rsidRDefault="00E04BD5" w:rsidP="00A163F7"/>
        </w:tc>
        <w:tc>
          <w:tcPr>
            <w:tcW w:w="6423" w:type="dxa"/>
            <w:gridSpan w:val="11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6423" w:type="dxa"/>
            <w:gridSpan w:val="11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2230" w:type="dxa"/>
            <w:gridSpan w:val="5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lastRenderedPageBreak/>
              <w:t>Заявитель</w:t>
            </w:r>
          </w:p>
        </w:tc>
        <w:tc>
          <w:tcPr>
            <w:tcW w:w="1123" w:type="dxa"/>
          </w:tcPr>
          <w:p w:rsidR="00E04BD5" w:rsidRPr="004A011D" w:rsidRDefault="00E04BD5" w:rsidP="00A163F7"/>
        </w:tc>
        <w:tc>
          <w:tcPr>
            <w:tcW w:w="2246" w:type="dxa"/>
            <w:gridSpan w:val="3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4177" w:type="dxa"/>
            <w:gridSpan w:val="8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3353" w:type="dxa"/>
            <w:gridSpan w:val="6"/>
          </w:tcPr>
          <w:p w:rsidR="00E04BD5" w:rsidRPr="004A011D" w:rsidRDefault="00E04BD5" w:rsidP="00A163F7"/>
        </w:tc>
        <w:tc>
          <w:tcPr>
            <w:tcW w:w="2246" w:type="dxa"/>
            <w:gridSpan w:val="3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4177" w:type="dxa"/>
            <w:gridSpan w:val="8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E04BD5" w:rsidRPr="004A011D" w:rsidTr="00B229EF">
        <w:trPr>
          <w:gridAfter w:val="1"/>
          <w:wAfter w:w="30" w:type="dxa"/>
          <w:trHeight w:val="460"/>
        </w:trPr>
        <w:tc>
          <w:tcPr>
            <w:tcW w:w="9776" w:type="dxa"/>
            <w:gridSpan w:val="17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117"/>
        </w:trPr>
        <w:tc>
          <w:tcPr>
            <w:tcW w:w="9776" w:type="dxa"/>
            <w:gridSpan w:val="17"/>
            <w:vMerge/>
            <w:shd w:val="clear" w:color="auto" w:fill="FFFFFF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553"/>
        </w:trPr>
        <w:tc>
          <w:tcPr>
            <w:tcW w:w="3353" w:type="dxa"/>
            <w:gridSpan w:val="6"/>
            <w:shd w:val="clear" w:color="auto" w:fill="FFFFFF"/>
            <w:vAlign w:val="bottom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7" w:type="dxa"/>
            <w:gridSpan w:val="4"/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166" w:type="dxa"/>
            <w:gridSpan w:val="7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3353" w:type="dxa"/>
            <w:gridSpan w:val="6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7" w:type="dxa"/>
            <w:gridSpan w:val="4"/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3166" w:type="dxa"/>
            <w:gridSpan w:val="7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6610" w:type="dxa"/>
            <w:gridSpan w:val="10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3166" w:type="dxa"/>
            <w:gridSpan w:val="7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6610" w:type="dxa"/>
            <w:gridSpan w:val="10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3166" w:type="dxa"/>
            <w:gridSpan w:val="7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84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 результатом оказания услуги Заявителю необходимо обратиться </w:t>
            </w:r>
            <w:proofErr w:type="gramStart"/>
            <w:r w:rsidRPr="004A011D">
              <w:rPr>
                <w:color w:val="000000"/>
                <w:spacing w:val="-2"/>
              </w:rPr>
              <w:t>в</w:t>
            </w:r>
            <w:proofErr w:type="gramEnd"/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326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E04BD5" w:rsidRPr="004A011D" w:rsidTr="00B229EF">
        <w:trPr>
          <w:trHeight w:hRule="exact" w:val="439"/>
        </w:trPr>
        <w:tc>
          <w:tcPr>
            <w:tcW w:w="553" w:type="dxa"/>
          </w:tcPr>
          <w:p w:rsidR="00E04BD5" w:rsidRPr="004A011D" w:rsidRDefault="00E04BD5" w:rsidP="00A163F7"/>
        </w:tc>
        <w:tc>
          <w:tcPr>
            <w:tcW w:w="112" w:type="dxa"/>
            <w:tcBorders>
              <w:bottom w:val="single" w:sz="4" w:space="0" w:color="auto"/>
            </w:tcBorders>
          </w:tcPr>
          <w:p w:rsidR="00E04BD5" w:rsidRPr="004A011D" w:rsidRDefault="00E04BD5" w:rsidP="00A163F7"/>
        </w:tc>
        <w:tc>
          <w:tcPr>
            <w:tcW w:w="9116" w:type="dxa"/>
            <w:gridSpan w:val="15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25" w:type="dxa"/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340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№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</w:tc>
        <w:tc>
          <w:tcPr>
            <w:tcW w:w="626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626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E04BD5" w:rsidRPr="004A011D" w:rsidRDefault="00E04BD5" w:rsidP="00A163F7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E04BD5" w:rsidRPr="004A011D" w:rsidRDefault="00E04BD5" w:rsidP="00A163F7"/>
        </w:tc>
      </w:tr>
      <w:tr w:rsidR="00E04BD5" w:rsidRPr="004A011D" w:rsidTr="00B229EF">
        <w:trPr>
          <w:trHeight w:hRule="exact" w:val="453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199" w:type="dxa"/>
            <w:gridSpan w:val="10"/>
          </w:tcPr>
          <w:p w:rsidR="00E04BD5" w:rsidRPr="004A011D" w:rsidRDefault="00E04BD5" w:rsidP="00A163F7"/>
        </w:tc>
        <w:tc>
          <w:tcPr>
            <w:tcW w:w="25" w:type="dxa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839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3582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(должность специалиста,</w:t>
            </w:r>
            <w:proofErr w:type="gramEnd"/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20"/>
              </w:rPr>
              <w:t xml:space="preserve"> документы)</w:t>
            </w:r>
          </w:p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2839" w:type="dxa"/>
            <w:gridSpan w:val="5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567"/>
        </w:trPr>
        <w:tc>
          <w:tcPr>
            <w:tcW w:w="3582" w:type="dxa"/>
            <w:gridSpan w:val="7"/>
            <w:vMerge/>
            <w:shd w:val="clear" w:color="auto" w:fill="FFFFFF"/>
          </w:tcPr>
          <w:p w:rsidR="00E04BD5" w:rsidRPr="004A011D" w:rsidRDefault="00E04BD5" w:rsidP="00A163F7"/>
        </w:tc>
        <w:tc>
          <w:tcPr>
            <w:tcW w:w="6194" w:type="dxa"/>
            <w:gridSpan w:val="10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54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6194" w:type="dxa"/>
            <w:gridSpan w:val="10"/>
          </w:tcPr>
          <w:p w:rsidR="00E04BD5" w:rsidRPr="004A011D" w:rsidRDefault="00E04BD5" w:rsidP="00A163F7"/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vAlign w:val="center"/>
          </w:tcPr>
          <w:p w:rsidR="00E04BD5" w:rsidRPr="004A011D" w:rsidRDefault="00E04BD5" w:rsidP="00A163F7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839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E04BD5" w:rsidRPr="004A011D" w:rsidTr="00B229EF">
        <w:trPr>
          <w:gridAfter w:val="1"/>
          <w:wAfter w:w="30" w:type="dxa"/>
          <w:trHeight w:hRule="exact" w:val="453"/>
        </w:trPr>
        <w:tc>
          <w:tcPr>
            <w:tcW w:w="3582" w:type="dxa"/>
            <w:gridSpan w:val="7"/>
          </w:tcPr>
          <w:p w:rsidR="00E04BD5" w:rsidRPr="004A011D" w:rsidRDefault="00E04BD5" w:rsidP="00A163F7"/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2839" w:type="dxa"/>
            <w:gridSpan w:val="5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E04BD5" w:rsidRPr="004A011D" w:rsidRDefault="00E04BD5" w:rsidP="00A163F7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709"/>
        </w:trPr>
        <w:tc>
          <w:tcPr>
            <w:tcW w:w="9776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E04BD5" w:rsidRPr="004A011D" w:rsidRDefault="00E04BD5" w:rsidP="00A163F7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Необходимо забрать документы в течение ________ дней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с даты окончания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срока предоставления государственной или муниципальной</w:t>
            </w:r>
          </w:p>
          <w:p w:rsidR="00E04BD5" w:rsidRPr="004A011D" w:rsidRDefault="00E04BD5" w:rsidP="00A163F7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E04BD5" w:rsidRPr="004A011D" w:rsidTr="00B229EF">
        <w:trPr>
          <w:gridAfter w:val="1"/>
          <w:wAfter w:w="30" w:type="dxa"/>
          <w:trHeight w:hRule="exact" w:val="439"/>
        </w:trPr>
        <w:tc>
          <w:tcPr>
            <w:tcW w:w="6937" w:type="dxa"/>
            <w:gridSpan w:val="12"/>
            <w:shd w:val="clear" w:color="auto" w:fill="FFFFFF"/>
            <w:tcMar>
              <w:left w:w="645" w:type="dxa"/>
            </w:tcMar>
          </w:tcPr>
          <w:p w:rsidR="00E04BD5" w:rsidRPr="004A011D" w:rsidRDefault="00E04BD5" w:rsidP="00A163F7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2839" w:type="dxa"/>
            <w:gridSpan w:val="5"/>
            <w:shd w:val="clear" w:color="auto" w:fill="FFFFFF"/>
            <w:tcMar>
              <w:right w:w="287" w:type="dxa"/>
            </w:tcMar>
          </w:tcPr>
          <w:p w:rsidR="00E04BD5" w:rsidRPr="004A011D" w:rsidRDefault="00E04BD5" w:rsidP="00A163F7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E04BD5" w:rsidRPr="004A011D" w:rsidRDefault="00E04BD5" w:rsidP="00A163F7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E04BD5" w:rsidRPr="004A011D" w:rsidRDefault="00E04BD5" w:rsidP="00A163F7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E04BD5" w:rsidRDefault="00E04BD5" w:rsidP="00E04BD5"/>
    <w:p w:rsidR="00E04BD5" w:rsidRDefault="00E04BD5" w:rsidP="00E04BD5">
      <w:pPr>
        <w:spacing w:after="0" w:line="240" w:lineRule="auto"/>
      </w:pPr>
    </w:p>
    <w:p w:rsidR="00E04BD5" w:rsidRDefault="00E04BD5" w:rsidP="00E04BD5">
      <w:pPr>
        <w:spacing w:after="0" w:line="240" w:lineRule="auto"/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946"/>
        <w:gridCol w:w="513"/>
        <w:gridCol w:w="235"/>
        <w:gridCol w:w="3979"/>
      </w:tblGrid>
      <w:tr w:rsidR="00E04BD5" w:rsidRPr="00725DB0" w:rsidTr="00A163F7">
        <w:trPr>
          <w:trHeight w:val="5103"/>
        </w:trPr>
        <w:tc>
          <w:tcPr>
            <w:tcW w:w="4025" w:type="dxa"/>
          </w:tcPr>
          <w:p w:rsidR="00E04BD5" w:rsidRPr="00725DB0" w:rsidRDefault="00A163F7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71500" cy="1000125"/>
                  <wp:effectExtent l="0" t="0" r="0" b="0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Министерство </w:t>
            </w:r>
            <w:proofErr w:type="gramStart"/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экономического</w:t>
            </w:r>
            <w:proofErr w:type="gramEnd"/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развития Саратовской области</w:t>
            </w:r>
          </w:p>
          <w:p w:rsidR="00E04BD5" w:rsidRPr="00725DB0" w:rsidRDefault="00E04BD5" w:rsidP="00A163F7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Государственное автономное </w:t>
            </w:r>
          </w:p>
          <w:p w:rsidR="00E04BD5" w:rsidRPr="00725DB0" w:rsidRDefault="00E04BD5" w:rsidP="00A163F7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E04BD5" w:rsidRPr="00725DB0" w:rsidRDefault="00E04BD5" w:rsidP="00A163F7">
            <w:pPr>
              <w:pStyle w:val="a5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__________________________ </w:t>
            </w:r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(название отдела, подразделения)</w:t>
            </w:r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 xml:space="preserve">ул._________________, ___, </w:t>
            </w: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725DB0">
              <w:rPr>
                <w:rFonts w:ascii="Times New Roman" w:hAnsi="Times New Roman"/>
                <w:sz w:val="28"/>
                <w:szCs w:val="28"/>
              </w:rPr>
              <w:t>. ____________</w:t>
            </w:r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тел. _________________; факс____________</w:t>
            </w:r>
          </w:p>
          <w:p w:rsidR="00E04BD5" w:rsidRPr="00725DB0" w:rsidRDefault="00E04BD5" w:rsidP="00A163F7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___________   №  _____________________</w:t>
            </w:r>
          </w:p>
          <w:p w:rsidR="00E04BD5" w:rsidRPr="00725DB0" w:rsidRDefault="00E04BD5" w:rsidP="00A163F7">
            <w:pPr>
              <w:pStyle w:val="a5"/>
              <w:tabs>
                <w:tab w:val="right" w:pos="-2520"/>
              </w:tabs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На №____________от__________________</w:t>
            </w:r>
          </w:p>
        </w:tc>
        <w:tc>
          <w:tcPr>
            <w:tcW w:w="829" w:type="dxa"/>
          </w:tcPr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0" w:type="dxa"/>
          </w:tcPr>
          <w:p w:rsidR="00E04BD5" w:rsidRPr="00725DB0" w:rsidRDefault="00E04BD5" w:rsidP="00A163F7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569" w:type="dxa"/>
          </w:tcPr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_______________________</w:t>
            </w: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  <w:proofErr w:type="gramEnd"/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4BD5" w:rsidRPr="00725DB0" w:rsidRDefault="00E04BD5" w:rsidP="00A163F7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4BD5" w:rsidRPr="00725DB0" w:rsidRDefault="00E04BD5" w:rsidP="00A163F7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4BD5" w:rsidRPr="00725DB0" w:rsidRDefault="00E04BD5" w:rsidP="00A163F7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Реестр передаваемых документов, принятых 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от заявителя </w:t>
      </w:r>
      <w:proofErr w:type="gramStart"/>
      <w:r w:rsidRPr="00725DB0">
        <w:rPr>
          <w:rFonts w:ascii="Times New Roman" w:hAnsi="Times New Roman"/>
          <w:sz w:val="28"/>
          <w:szCs w:val="28"/>
        </w:rPr>
        <w:t>в</w:t>
      </w:r>
      <w:proofErr w:type="gramEnd"/>
      <w:r w:rsidRPr="00725DB0">
        <w:rPr>
          <w:rFonts w:ascii="Times New Roman" w:hAnsi="Times New Roman"/>
          <w:sz w:val="28"/>
          <w:szCs w:val="28"/>
        </w:rPr>
        <w:t xml:space="preserve"> __________________________</w:t>
      </w:r>
    </w:p>
    <w:p w:rsidR="00E04BD5" w:rsidRPr="00725DB0" w:rsidRDefault="00E04BD5" w:rsidP="00E04BD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04BD5" w:rsidRPr="00725DB0" w:rsidRDefault="00E04BD5" w:rsidP="00E04BD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</w:t>
      </w:r>
      <w:proofErr w:type="spellStart"/>
      <w:r w:rsidRPr="00725DB0">
        <w:rPr>
          <w:rFonts w:ascii="Times New Roman" w:hAnsi="Times New Roman"/>
          <w:sz w:val="28"/>
          <w:szCs w:val="28"/>
        </w:rPr>
        <w:t>ов</w:t>
      </w:r>
      <w:proofErr w:type="spellEnd"/>
      <w:r w:rsidRPr="00725DB0">
        <w:rPr>
          <w:rFonts w:ascii="Times New Roman" w:hAnsi="Times New Roman"/>
          <w:sz w:val="28"/>
          <w:szCs w:val="28"/>
        </w:rPr>
        <w:t xml:space="preserve">),  принятые  в  ____________________________ ГАУСО   «МФЦ»  ________________________   </w:t>
      </w:r>
    </w:p>
    <w:p w:rsidR="00E04BD5" w:rsidRPr="00725DB0" w:rsidRDefault="00E04BD5" w:rsidP="00E04B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(наименование  отдела, подразделения)  _____________ 201_____ года.</w:t>
      </w:r>
    </w:p>
    <w:p w:rsidR="00E04BD5" w:rsidRPr="00725DB0" w:rsidRDefault="00E04BD5" w:rsidP="00E04BD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E04BD5" w:rsidRPr="00725DB0" w:rsidTr="00A163F7">
        <w:trPr>
          <w:trHeight w:val="1378"/>
        </w:trPr>
        <w:tc>
          <w:tcPr>
            <w:tcW w:w="709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25DB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ind w:left="74" w:hanging="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E04BD5" w:rsidRPr="00725DB0" w:rsidRDefault="00E04BD5" w:rsidP="00A163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4BD5" w:rsidRPr="00725DB0" w:rsidTr="00A163F7">
        <w:trPr>
          <w:trHeight w:val="279"/>
        </w:trPr>
        <w:tc>
          <w:tcPr>
            <w:tcW w:w="709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4BD5" w:rsidRPr="00725DB0" w:rsidTr="00A163F7">
        <w:trPr>
          <w:trHeight w:val="399"/>
        </w:trPr>
        <w:tc>
          <w:tcPr>
            <w:tcW w:w="709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4BD5" w:rsidRPr="00725DB0" w:rsidTr="00A163F7">
        <w:trPr>
          <w:trHeight w:val="235"/>
        </w:trPr>
        <w:tc>
          <w:tcPr>
            <w:tcW w:w="709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04BD5" w:rsidRPr="00725DB0" w:rsidRDefault="00E04BD5" w:rsidP="00A163F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4BD5" w:rsidRPr="00725DB0" w:rsidRDefault="00E04BD5" w:rsidP="00E04BD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04BD5" w:rsidRPr="00725DB0" w:rsidRDefault="00E04BD5" w:rsidP="00E04BD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E04BD5" w:rsidRPr="00725DB0" w:rsidRDefault="00E04BD5" w:rsidP="00E04BD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Документы согласно реестру передал (а)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Документы согласно реестру принял (а)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04BD5" w:rsidRPr="00725DB0" w:rsidRDefault="00E04BD5" w:rsidP="00E04BD5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Исп. Ф.И.О.» </w:t>
      </w:r>
    </w:p>
    <w:p w:rsidR="00E04BD5" w:rsidRDefault="00E04BD5" w:rsidP="00E04BD5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p w:rsidR="00E04BD5" w:rsidRPr="00B85F44" w:rsidRDefault="00E04BD5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04BD5" w:rsidRPr="00B85F44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63C8DB" w15:done="0"/>
  <w15:commentEx w15:paraId="246BD4DE" w15:done="0"/>
  <w15:commentEx w15:paraId="32DB2E96" w15:done="0"/>
  <w15:commentEx w15:paraId="1D96EC5D" w15:done="0"/>
  <w15:commentEx w15:paraId="41F66448" w15:done="0"/>
  <w15:commentEx w15:paraId="2471F659" w15:done="0"/>
  <w15:commentEx w15:paraId="43048627" w15:done="0"/>
  <w15:commentEx w15:paraId="1F9B6D7F" w15:done="0"/>
  <w15:commentEx w15:paraId="28C4671F" w15:done="0"/>
  <w15:commentEx w15:paraId="62861023" w15:done="0"/>
  <w15:commentEx w15:paraId="65F85A03" w15:done="0"/>
  <w15:commentEx w15:paraId="03A2243F" w15:done="0"/>
  <w15:commentEx w15:paraId="7E5541BA" w15:done="0"/>
  <w15:commentEx w15:paraId="27C7694B" w15:done="0"/>
  <w15:commentEx w15:paraId="281F2B4E" w15:done="0"/>
  <w15:commentEx w15:paraId="4ECD06A2" w15:done="0"/>
  <w15:commentEx w15:paraId="2A8450A4" w15:done="0"/>
  <w15:commentEx w15:paraId="31166A9D" w15:done="0"/>
  <w15:commentEx w15:paraId="4404C401" w15:done="0"/>
  <w15:commentEx w15:paraId="05E03255" w15:done="0"/>
  <w15:commentEx w15:paraId="04F7A3CD" w15:done="0"/>
  <w15:commentEx w15:paraId="2B539670" w15:done="0"/>
  <w15:commentEx w15:paraId="40BF0B8C" w15:done="0"/>
  <w15:commentEx w15:paraId="7C2AD0EC" w15:done="0"/>
  <w15:commentEx w15:paraId="119DF07D" w15:done="0"/>
  <w15:commentEx w15:paraId="731F9D89" w15:done="0"/>
  <w15:commentEx w15:paraId="1EEB7E78" w15:done="0"/>
  <w15:commentEx w15:paraId="4B5F7212" w15:done="0"/>
  <w15:commentEx w15:paraId="27A80A63" w15:done="0"/>
  <w15:commentEx w15:paraId="74A33661" w15:done="0"/>
  <w15:commentEx w15:paraId="346A0CD8" w15:done="0"/>
  <w15:commentEx w15:paraId="6DA675B5" w15:done="0"/>
  <w15:commentEx w15:paraId="62A7A115" w15:done="0"/>
  <w15:commentEx w15:paraId="23CFB9BD" w15:done="0"/>
  <w15:commentEx w15:paraId="27E5F65D" w15:done="0"/>
  <w15:commentEx w15:paraId="2041F96C" w15:done="0"/>
  <w15:commentEx w15:paraId="76995D5D" w15:done="0"/>
  <w15:commentEx w15:paraId="60DD8283" w15:done="0"/>
  <w15:commentEx w15:paraId="25649EF9" w15:done="0"/>
  <w15:commentEx w15:paraId="7FEC3E5D" w15:done="0"/>
  <w15:commentEx w15:paraId="10FAEFC3" w15:done="0"/>
  <w15:commentEx w15:paraId="73042978" w15:done="0"/>
  <w15:commentEx w15:paraId="725CFF72" w15:done="0"/>
  <w15:commentEx w15:paraId="4985A3B7" w15:done="0"/>
  <w15:commentEx w15:paraId="0CC0E4F1" w15:done="0"/>
  <w15:commentEx w15:paraId="63F48850" w15:done="0"/>
  <w15:commentEx w15:paraId="69CE88B6" w15:done="0"/>
  <w15:commentEx w15:paraId="2531341B" w15:done="0"/>
  <w15:commentEx w15:paraId="6DAABD8D" w15:done="0"/>
  <w15:commentEx w15:paraId="12AE0605" w15:done="0"/>
  <w15:commentEx w15:paraId="41CBC9F9" w15:done="0"/>
  <w15:commentEx w15:paraId="4C4850AC" w15:done="0"/>
  <w15:commentEx w15:paraId="41D9390A" w15:done="0"/>
  <w15:commentEx w15:paraId="62EC9C53" w15:done="0"/>
  <w15:commentEx w15:paraId="7C30C70F" w15:done="0"/>
  <w15:commentEx w15:paraId="348A0980" w15:done="0"/>
  <w15:commentEx w15:paraId="7E807967" w15:done="0"/>
  <w15:commentEx w15:paraId="1C2F210A" w15:done="0"/>
  <w15:commentEx w15:paraId="78B4117B" w15:done="0"/>
  <w15:commentEx w15:paraId="23D99E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452" w:rsidRDefault="00674452" w:rsidP="00B951E8">
      <w:pPr>
        <w:spacing w:after="0" w:line="240" w:lineRule="auto"/>
      </w:pPr>
      <w:r>
        <w:separator/>
      </w:r>
    </w:p>
  </w:endnote>
  <w:endnote w:type="continuationSeparator" w:id="0">
    <w:p w:rsidR="00674452" w:rsidRDefault="00674452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BD" w:rsidRDefault="00B237BD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29EF">
      <w:rPr>
        <w:noProof/>
      </w:rPr>
      <w:t>89</w:t>
    </w:r>
    <w:r>
      <w:rPr>
        <w:noProof/>
      </w:rPr>
      <w:fldChar w:fldCharType="end"/>
    </w:r>
  </w:p>
  <w:p w:rsidR="00B237BD" w:rsidRDefault="00B237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452" w:rsidRDefault="00674452" w:rsidP="00B951E8">
      <w:pPr>
        <w:spacing w:after="0" w:line="240" w:lineRule="auto"/>
      </w:pPr>
      <w:r>
        <w:separator/>
      </w:r>
    </w:p>
  </w:footnote>
  <w:footnote w:type="continuationSeparator" w:id="0">
    <w:p w:rsidR="00674452" w:rsidRDefault="00674452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75F2AE3"/>
    <w:multiLevelType w:val="hybridMultilevel"/>
    <w:tmpl w:val="9F1ED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7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1"/>
  </w:num>
  <w:num w:numId="3">
    <w:abstractNumId w:val="43"/>
  </w:num>
  <w:num w:numId="4">
    <w:abstractNumId w:val="20"/>
  </w:num>
  <w:num w:numId="5">
    <w:abstractNumId w:val="36"/>
  </w:num>
  <w:num w:numId="6">
    <w:abstractNumId w:val="16"/>
  </w:num>
  <w:num w:numId="7">
    <w:abstractNumId w:val="19"/>
  </w:num>
  <w:num w:numId="8">
    <w:abstractNumId w:val="13"/>
  </w:num>
  <w:num w:numId="9">
    <w:abstractNumId w:val="34"/>
  </w:num>
  <w:num w:numId="10">
    <w:abstractNumId w:val="37"/>
  </w:num>
  <w:num w:numId="11">
    <w:abstractNumId w:val="40"/>
  </w:num>
  <w:num w:numId="12">
    <w:abstractNumId w:val="22"/>
  </w:num>
  <w:num w:numId="13">
    <w:abstractNumId w:val="29"/>
  </w:num>
  <w:num w:numId="14">
    <w:abstractNumId w:val="9"/>
  </w:num>
  <w:num w:numId="15">
    <w:abstractNumId w:val="35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9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2"/>
  </w:num>
  <w:num w:numId="30">
    <w:abstractNumId w:val="15"/>
  </w:num>
  <w:num w:numId="31">
    <w:abstractNumId w:val="44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8"/>
  </w:num>
  <w:num w:numId="41">
    <w:abstractNumId w:val="25"/>
  </w:num>
  <w:num w:numId="42">
    <w:abstractNumId w:val="33"/>
  </w:num>
  <w:num w:numId="43">
    <w:abstractNumId w:val="31"/>
  </w:num>
  <w:num w:numId="44">
    <w:abstractNumId w:val="45"/>
  </w:num>
  <w:num w:numId="45">
    <w:abstractNumId w:val="3"/>
  </w:num>
  <w:num w:numId="46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07870"/>
    <w:rsid w:val="00012165"/>
    <w:rsid w:val="000149EC"/>
    <w:rsid w:val="00017130"/>
    <w:rsid w:val="00020680"/>
    <w:rsid w:val="00020F2A"/>
    <w:rsid w:val="00020FC3"/>
    <w:rsid w:val="000225B7"/>
    <w:rsid w:val="000245F1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9E0"/>
    <w:rsid w:val="00067AF6"/>
    <w:rsid w:val="0007708F"/>
    <w:rsid w:val="000943C3"/>
    <w:rsid w:val="000A01B9"/>
    <w:rsid w:val="000A130D"/>
    <w:rsid w:val="000A45D6"/>
    <w:rsid w:val="000A78A6"/>
    <w:rsid w:val="000B34F9"/>
    <w:rsid w:val="000B5D9A"/>
    <w:rsid w:val="000B6512"/>
    <w:rsid w:val="000C12FA"/>
    <w:rsid w:val="000C2318"/>
    <w:rsid w:val="000C23A9"/>
    <w:rsid w:val="000C388B"/>
    <w:rsid w:val="000C469D"/>
    <w:rsid w:val="000C4811"/>
    <w:rsid w:val="000D3359"/>
    <w:rsid w:val="000D37A8"/>
    <w:rsid w:val="000D7530"/>
    <w:rsid w:val="000E19B1"/>
    <w:rsid w:val="000E2D34"/>
    <w:rsid w:val="000E42F0"/>
    <w:rsid w:val="000F08BF"/>
    <w:rsid w:val="000F2E65"/>
    <w:rsid w:val="000F550B"/>
    <w:rsid w:val="000F5933"/>
    <w:rsid w:val="000F7C87"/>
    <w:rsid w:val="00104D2E"/>
    <w:rsid w:val="001133A1"/>
    <w:rsid w:val="00113C0F"/>
    <w:rsid w:val="00116818"/>
    <w:rsid w:val="001272BD"/>
    <w:rsid w:val="00127CB0"/>
    <w:rsid w:val="00132012"/>
    <w:rsid w:val="00134905"/>
    <w:rsid w:val="00145678"/>
    <w:rsid w:val="00150C4B"/>
    <w:rsid w:val="001538F0"/>
    <w:rsid w:val="00162685"/>
    <w:rsid w:val="00166DED"/>
    <w:rsid w:val="00167B26"/>
    <w:rsid w:val="00170760"/>
    <w:rsid w:val="001708BF"/>
    <w:rsid w:val="00173FC5"/>
    <w:rsid w:val="00176AFA"/>
    <w:rsid w:val="00181A2E"/>
    <w:rsid w:val="00183978"/>
    <w:rsid w:val="0018513C"/>
    <w:rsid w:val="001866F0"/>
    <w:rsid w:val="00187A5C"/>
    <w:rsid w:val="00193E0C"/>
    <w:rsid w:val="00195766"/>
    <w:rsid w:val="00195EAD"/>
    <w:rsid w:val="0019766B"/>
    <w:rsid w:val="001A0A6B"/>
    <w:rsid w:val="001A1AD9"/>
    <w:rsid w:val="001A2DDA"/>
    <w:rsid w:val="001A2E3F"/>
    <w:rsid w:val="001A3A26"/>
    <w:rsid w:val="001A7D11"/>
    <w:rsid w:val="001B7643"/>
    <w:rsid w:val="001C3AD1"/>
    <w:rsid w:val="001C5756"/>
    <w:rsid w:val="001C61D9"/>
    <w:rsid w:val="001D1B4C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6ACD"/>
    <w:rsid w:val="00217EBE"/>
    <w:rsid w:val="00223E26"/>
    <w:rsid w:val="00236208"/>
    <w:rsid w:val="0023757F"/>
    <w:rsid w:val="00237A28"/>
    <w:rsid w:val="00243787"/>
    <w:rsid w:val="00246DEA"/>
    <w:rsid w:val="00256084"/>
    <w:rsid w:val="002560ED"/>
    <w:rsid w:val="00256E42"/>
    <w:rsid w:val="002605AB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5ABC"/>
    <w:rsid w:val="002A0994"/>
    <w:rsid w:val="002A0B95"/>
    <w:rsid w:val="002A2566"/>
    <w:rsid w:val="002A29E3"/>
    <w:rsid w:val="002A5080"/>
    <w:rsid w:val="002A620F"/>
    <w:rsid w:val="002A6613"/>
    <w:rsid w:val="002A78D6"/>
    <w:rsid w:val="002A7A11"/>
    <w:rsid w:val="002B102D"/>
    <w:rsid w:val="002B1E5F"/>
    <w:rsid w:val="002B3192"/>
    <w:rsid w:val="002B3D0A"/>
    <w:rsid w:val="002B4F7D"/>
    <w:rsid w:val="002B70A2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30AF2"/>
    <w:rsid w:val="00335BA8"/>
    <w:rsid w:val="00337CDD"/>
    <w:rsid w:val="00341E64"/>
    <w:rsid w:val="00350E9A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7B05"/>
    <w:rsid w:val="003C3D84"/>
    <w:rsid w:val="003C5E7E"/>
    <w:rsid w:val="003C7065"/>
    <w:rsid w:val="003D04F3"/>
    <w:rsid w:val="003D1BE5"/>
    <w:rsid w:val="003D2E0D"/>
    <w:rsid w:val="003D4A58"/>
    <w:rsid w:val="003E1FD3"/>
    <w:rsid w:val="003E2455"/>
    <w:rsid w:val="003E66DD"/>
    <w:rsid w:val="003F1143"/>
    <w:rsid w:val="003F4625"/>
    <w:rsid w:val="003F6465"/>
    <w:rsid w:val="003F6FD9"/>
    <w:rsid w:val="00400E35"/>
    <w:rsid w:val="00400F2F"/>
    <w:rsid w:val="00407B5C"/>
    <w:rsid w:val="004117A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1ECF"/>
    <w:rsid w:val="00452D89"/>
    <w:rsid w:val="0045566E"/>
    <w:rsid w:val="004615BB"/>
    <w:rsid w:val="00467702"/>
    <w:rsid w:val="00467834"/>
    <w:rsid w:val="0046794F"/>
    <w:rsid w:val="00470068"/>
    <w:rsid w:val="00473683"/>
    <w:rsid w:val="00475398"/>
    <w:rsid w:val="00476C14"/>
    <w:rsid w:val="00482FA3"/>
    <w:rsid w:val="0048451F"/>
    <w:rsid w:val="00491E41"/>
    <w:rsid w:val="00492D74"/>
    <w:rsid w:val="004930B2"/>
    <w:rsid w:val="00494E7F"/>
    <w:rsid w:val="00495C2D"/>
    <w:rsid w:val="00496B26"/>
    <w:rsid w:val="004A6110"/>
    <w:rsid w:val="004B1035"/>
    <w:rsid w:val="004B59F5"/>
    <w:rsid w:val="004B6622"/>
    <w:rsid w:val="004B7A29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31EB"/>
    <w:rsid w:val="004F54D9"/>
    <w:rsid w:val="00505075"/>
    <w:rsid w:val="00511B41"/>
    <w:rsid w:val="00514012"/>
    <w:rsid w:val="0051480A"/>
    <w:rsid w:val="005149D3"/>
    <w:rsid w:val="00523900"/>
    <w:rsid w:val="0054176B"/>
    <w:rsid w:val="005429E9"/>
    <w:rsid w:val="00545374"/>
    <w:rsid w:val="00563ACE"/>
    <w:rsid w:val="005659F6"/>
    <w:rsid w:val="005708E7"/>
    <w:rsid w:val="005716ED"/>
    <w:rsid w:val="00580383"/>
    <w:rsid w:val="00585E49"/>
    <w:rsid w:val="00592584"/>
    <w:rsid w:val="00594D0E"/>
    <w:rsid w:val="00597B6B"/>
    <w:rsid w:val="00597DB9"/>
    <w:rsid w:val="005A24A9"/>
    <w:rsid w:val="005B03FD"/>
    <w:rsid w:val="005B5687"/>
    <w:rsid w:val="005B7024"/>
    <w:rsid w:val="005C1D70"/>
    <w:rsid w:val="005D3CF3"/>
    <w:rsid w:val="005D6091"/>
    <w:rsid w:val="005E2BC1"/>
    <w:rsid w:val="005E6D85"/>
    <w:rsid w:val="005F070F"/>
    <w:rsid w:val="005F33AA"/>
    <w:rsid w:val="005F5156"/>
    <w:rsid w:val="005F6875"/>
    <w:rsid w:val="005F7E85"/>
    <w:rsid w:val="00600E1F"/>
    <w:rsid w:val="006012D4"/>
    <w:rsid w:val="00607584"/>
    <w:rsid w:val="006179C7"/>
    <w:rsid w:val="00617F52"/>
    <w:rsid w:val="00621E0E"/>
    <w:rsid w:val="00622529"/>
    <w:rsid w:val="00623A2D"/>
    <w:rsid w:val="00623E8B"/>
    <w:rsid w:val="00624710"/>
    <w:rsid w:val="00634AC7"/>
    <w:rsid w:val="00636257"/>
    <w:rsid w:val="006364AC"/>
    <w:rsid w:val="00642D4C"/>
    <w:rsid w:val="006442F7"/>
    <w:rsid w:val="00644E2D"/>
    <w:rsid w:val="0064613B"/>
    <w:rsid w:val="0064794C"/>
    <w:rsid w:val="00654AAF"/>
    <w:rsid w:val="00654C1A"/>
    <w:rsid w:val="0066117B"/>
    <w:rsid w:val="00661723"/>
    <w:rsid w:val="0066182F"/>
    <w:rsid w:val="0066380E"/>
    <w:rsid w:val="00663B97"/>
    <w:rsid w:val="006644FB"/>
    <w:rsid w:val="00665326"/>
    <w:rsid w:val="0066660B"/>
    <w:rsid w:val="00667FEA"/>
    <w:rsid w:val="00672A37"/>
    <w:rsid w:val="006738CC"/>
    <w:rsid w:val="00674452"/>
    <w:rsid w:val="00675362"/>
    <w:rsid w:val="00675EE4"/>
    <w:rsid w:val="00684A76"/>
    <w:rsid w:val="00687A8E"/>
    <w:rsid w:val="006912F2"/>
    <w:rsid w:val="00691448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30D7"/>
    <w:rsid w:val="006F378D"/>
    <w:rsid w:val="006F49E5"/>
    <w:rsid w:val="006F70EF"/>
    <w:rsid w:val="007003A3"/>
    <w:rsid w:val="00704B26"/>
    <w:rsid w:val="00711534"/>
    <w:rsid w:val="00713792"/>
    <w:rsid w:val="00716D33"/>
    <w:rsid w:val="00722554"/>
    <w:rsid w:val="00724393"/>
    <w:rsid w:val="007260A5"/>
    <w:rsid w:val="00727783"/>
    <w:rsid w:val="00727BF5"/>
    <w:rsid w:val="007304AF"/>
    <w:rsid w:val="0073454F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861"/>
    <w:rsid w:val="007735A6"/>
    <w:rsid w:val="007740A5"/>
    <w:rsid w:val="00775DD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F5BC4"/>
    <w:rsid w:val="007F679B"/>
    <w:rsid w:val="0080183E"/>
    <w:rsid w:val="00805187"/>
    <w:rsid w:val="00805EC6"/>
    <w:rsid w:val="00806FAC"/>
    <w:rsid w:val="0081458E"/>
    <w:rsid w:val="008150F6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56C3"/>
    <w:rsid w:val="00926761"/>
    <w:rsid w:val="00926A50"/>
    <w:rsid w:val="00932203"/>
    <w:rsid w:val="00937C1C"/>
    <w:rsid w:val="009413D8"/>
    <w:rsid w:val="009512D1"/>
    <w:rsid w:val="00953DBE"/>
    <w:rsid w:val="009559D3"/>
    <w:rsid w:val="0095617B"/>
    <w:rsid w:val="0096140D"/>
    <w:rsid w:val="00964AF2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4B82"/>
    <w:rsid w:val="009C6FBB"/>
    <w:rsid w:val="009F31A3"/>
    <w:rsid w:val="009F476E"/>
    <w:rsid w:val="009F4FAE"/>
    <w:rsid w:val="009F6ED6"/>
    <w:rsid w:val="00A02E24"/>
    <w:rsid w:val="00A04676"/>
    <w:rsid w:val="00A10E56"/>
    <w:rsid w:val="00A163F7"/>
    <w:rsid w:val="00A244C5"/>
    <w:rsid w:val="00A33212"/>
    <w:rsid w:val="00A346B2"/>
    <w:rsid w:val="00A41130"/>
    <w:rsid w:val="00A42365"/>
    <w:rsid w:val="00A42B90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A710B"/>
    <w:rsid w:val="00AC63E9"/>
    <w:rsid w:val="00AD38BE"/>
    <w:rsid w:val="00AD3D5F"/>
    <w:rsid w:val="00AD61A0"/>
    <w:rsid w:val="00AD66B4"/>
    <w:rsid w:val="00AE70E2"/>
    <w:rsid w:val="00AF5561"/>
    <w:rsid w:val="00B00170"/>
    <w:rsid w:val="00B00828"/>
    <w:rsid w:val="00B04CA4"/>
    <w:rsid w:val="00B0790E"/>
    <w:rsid w:val="00B105AF"/>
    <w:rsid w:val="00B1288C"/>
    <w:rsid w:val="00B12B22"/>
    <w:rsid w:val="00B16BD4"/>
    <w:rsid w:val="00B212D4"/>
    <w:rsid w:val="00B21513"/>
    <w:rsid w:val="00B229EF"/>
    <w:rsid w:val="00B237BD"/>
    <w:rsid w:val="00B24D47"/>
    <w:rsid w:val="00B30223"/>
    <w:rsid w:val="00B30AEE"/>
    <w:rsid w:val="00B33231"/>
    <w:rsid w:val="00B402E6"/>
    <w:rsid w:val="00B40D8F"/>
    <w:rsid w:val="00B4437B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C0D9F"/>
    <w:rsid w:val="00BC5F0A"/>
    <w:rsid w:val="00BD1144"/>
    <w:rsid w:val="00BD6EDA"/>
    <w:rsid w:val="00BE074E"/>
    <w:rsid w:val="00BE51D2"/>
    <w:rsid w:val="00BF1386"/>
    <w:rsid w:val="00BF20ED"/>
    <w:rsid w:val="00BF38E6"/>
    <w:rsid w:val="00BF4177"/>
    <w:rsid w:val="00BF5845"/>
    <w:rsid w:val="00BF70D0"/>
    <w:rsid w:val="00BF7763"/>
    <w:rsid w:val="00C030A5"/>
    <w:rsid w:val="00C03DE1"/>
    <w:rsid w:val="00C11AF0"/>
    <w:rsid w:val="00C14551"/>
    <w:rsid w:val="00C16251"/>
    <w:rsid w:val="00C1797E"/>
    <w:rsid w:val="00C24AAF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77648"/>
    <w:rsid w:val="00C90949"/>
    <w:rsid w:val="00C94D97"/>
    <w:rsid w:val="00C97801"/>
    <w:rsid w:val="00CA1327"/>
    <w:rsid w:val="00CA5533"/>
    <w:rsid w:val="00CA68B5"/>
    <w:rsid w:val="00CA76A1"/>
    <w:rsid w:val="00CA7C78"/>
    <w:rsid w:val="00CB05E1"/>
    <w:rsid w:val="00CB282A"/>
    <w:rsid w:val="00CB38B5"/>
    <w:rsid w:val="00CB4F39"/>
    <w:rsid w:val="00CB796F"/>
    <w:rsid w:val="00CC02ED"/>
    <w:rsid w:val="00CC28E4"/>
    <w:rsid w:val="00CC30B1"/>
    <w:rsid w:val="00CC328F"/>
    <w:rsid w:val="00CC53D9"/>
    <w:rsid w:val="00CD0128"/>
    <w:rsid w:val="00CD024F"/>
    <w:rsid w:val="00CD51C7"/>
    <w:rsid w:val="00CD798F"/>
    <w:rsid w:val="00CD7BFA"/>
    <w:rsid w:val="00CE0F2D"/>
    <w:rsid w:val="00CE3A12"/>
    <w:rsid w:val="00CE4DE8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7DC2"/>
    <w:rsid w:val="00D1349A"/>
    <w:rsid w:val="00D14B86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DC1"/>
    <w:rsid w:val="00D540EF"/>
    <w:rsid w:val="00D57F6D"/>
    <w:rsid w:val="00D60F38"/>
    <w:rsid w:val="00D64728"/>
    <w:rsid w:val="00D70E4D"/>
    <w:rsid w:val="00D73314"/>
    <w:rsid w:val="00D76A96"/>
    <w:rsid w:val="00D82680"/>
    <w:rsid w:val="00D82C68"/>
    <w:rsid w:val="00D86A18"/>
    <w:rsid w:val="00D93E92"/>
    <w:rsid w:val="00D95867"/>
    <w:rsid w:val="00D97B26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5A3C"/>
    <w:rsid w:val="00DC7210"/>
    <w:rsid w:val="00DD1620"/>
    <w:rsid w:val="00DD2728"/>
    <w:rsid w:val="00DD693E"/>
    <w:rsid w:val="00DD6DF9"/>
    <w:rsid w:val="00DE4F57"/>
    <w:rsid w:val="00DF14D7"/>
    <w:rsid w:val="00DF6952"/>
    <w:rsid w:val="00E02EE5"/>
    <w:rsid w:val="00E04BD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6EC7"/>
    <w:rsid w:val="00EC2D52"/>
    <w:rsid w:val="00EC522E"/>
    <w:rsid w:val="00EC62C8"/>
    <w:rsid w:val="00EC631D"/>
    <w:rsid w:val="00EC66BC"/>
    <w:rsid w:val="00ED1977"/>
    <w:rsid w:val="00ED669B"/>
    <w:rsid w:val="00EE2472"/>
    <w:rsid w:val="00EE259F"/>
    <w:rsid w:val="00EE636A"/>
    <w:rsid w:val="00EF1009"/>
    <w:rsid w:val="00EF52FB"/>
    <w:rsid w:val="00EF75E5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C52"/>
    <w:rsid w:val="00F40CFE"/>
    <w:rsid w:val="00F43366"/>
    <w:rsid w:val="00F4469C"/>
    <w:rsid w:val="00F4593F"/>
    <w:rsid w:val="00F51018"/>
    <w:rsid w:val="00F607CE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A2B16"/>
    <w:rsid w:val="00FA57A5"/>
    <w:rsid w:val="00FA5C58"/>
    <w:rsid w:val="00FA6527"/>
    <w:rsid w:val="00FB0756"/>
    <w:rsid w:val="00FB6278"/>
    <w:rsid w:val="00FB6E59"/>
    <w:rsid w:val="00FB767E"/>
    <w:rsid w:val="00FB7A44"/>
    <w:rsid w:val="00FC6F24"/>
    <w:rsid w:val="00FD5177"/>
    <w:rsid w:val="00FD652F"/>
    <w:rsid w:val="00FE0AF0"/>
    <w:rsid w:val="00FE3361"/>
    <w:rsid w:val="00FF0084"/>
    <w:rsid w:val="00FF3DCA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2954BEA760FDC2B0D825A118B31EAA8C4888ADBC8FE822F3A734C7C51602AFE2AFDC07A5Cy8D8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8941B5EB0CDC96CFC181BC5FF86945AF764B1195F828E23F634CCEE9YA62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786C759A88CB2E73EA4AF70020B055350B3AE4A9D2C852FF7AC6940FC22A9B35548ED7BC8kFFBH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AC9CA-8190-45FD-ABFA-E5FBEB7D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18971</Words>
  <Characters>108140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126858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2016-10-27T06:50:00Z</cp:lastPrinted>
  <dcterms:created xsi:type="dcterms:W3CDTF">2017-11-20T12:36:00Z</dcterms:created>
  <dcterms:modified xsi:type="dcterms:W3CDTF">2017-11-20T12:36:00Z</dcterms:modified>
</cp:coreProperties>
</file>